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5B33A268" w14:textId="7FD3EB12" w:rsidR="000F4A9C" w:rsidDel="009876F0" w:rsidRDefault="009876F0" w:rsidP="009876F0">
      <w:pPr>
        <w:ind w:right="567"/>
        <w:jc w:val="right"/>
        <w:rPr>
          <w:del w:id="0" w:author="Tekijä"/>
          <w:b/>
          <w:bCs/>
          <w:sz w:val="48"/>
          <w:szCs w:val="48"/>
        </w:rPr>
      </w:pPr>
      <w:ins w:id="1" w:author="Tekijä">
        <w:r>
          <w:rPr>
            <w:b/>
            <w:bCs/>
            <w:sz w:val="48"/>
            <w:szCs w:val="48"/>
          </w:rPr>
          <w:t>Kanta HL7 rajapintamäärittelyt</w:t>
        </w:r>
        <w:r w:rsidRPr="00E424D0" w:rsidDel="009876F0">
          <w:rPr>
            <w:b/>
            <w:bCs/>
            <w:sz w:val="48"/>
            <w:szCs w:val="48"/>
          </w:rPr>
          <w:t xml:space="preserve"> </w:t>
        </w:r>
      </w:ins>
      <w:del w:id="2" w:author="Tekijä">
        <w:r w:rsidR="00E424D0" w:rsidRPr="00E424D0" w:rsidDel="009876F0">
          <w:rPr>
            <w:b/>
            <w:bCs/>
            <w:sz w:val="48"/>
            <w:szCs w:val="48"/>
          </w:rPr>
          <w:delText xml:space="preserve">Kansallisen terveysarkiston HL7-rajapintakehitystyö </w:delText>
        </w:r>
      </w:del>
    </w:p>
    <w:p w14:paraId="66EA4460" w14:textId="77777777" w:rsidR="000F4A9C" w:rsidRDefault="000F4A9C" w:rsidP="009876F0">
      <w:pPr>
        <w:jc w:val="right"/>
      </w:pPr>
      <w:r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77777777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ins w:id="3" w:author="Tekijä">
        <w:r w:rsidR="00BD5376">
          <w:rPr>
            <w:b/>
            <w:bCs/>
            <w:sz w:val="32"/>
          </w:rPr>
          <w:fldChar w:fldCharType="begin"/>
        </w:r>
        <w:r w:rsidR="00BD5376">
          <w:rPr>
            <w:b/>
            <w:bCs/>
            <w:sz w:val="32"/>
          </w:rPr>
          <w:instrText xml:space="preserve"> DOCPROPERTY  Versio  \* MERGEFORMAT </w:instrText>
        </w:r>
      </w:ins>
      <w:r w:rsidR="00BD5376">
        <w:rPr>
          <w:b/>
          <w:bCs/>
          <w:sz w:val="32"/>
        </w:rPr>
        <w:fldChar w:fldCharType="separate"/>
      </w:r>
      <w:ins w:id="4" w:author="Tekijä">
        <w:r w:rsidR="00BD5376">
          <w:rPr>
            <w:b/>
            <w:bCs/>
            <w:sz w:val="32"/>
          </w:rPr>
          <w:t>1.20</w:t>
        </w:r>
        <w:r w:rsidR="00BD5376">
          <w:rPr>
            <w:b/>
            <w:bCs/>
            <w:sz w:val="32"/>
          </w:rPr>
          <w:fldChar w:fldCharType="end"/>
        </w:r>
      </w:ins>
    </w:p>
    <w:p w14:paraId="2C45B36F" w14:textId="6DC29665" w:rsidR="000F4A9C" w:rsidRDefault="00BD5376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ins w:id="9" w:author="Tekijä">
        <w:r w:rsidR="00EF3051">
          <w:rPr>
            <w:b/>
            <w:bCs/>
            <w:sz w:val="32"/>
          </w:rPr>
          <w:t>12.6.2015</w:t>
        </w:r>
      </w:ins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OID  \* MERGEFORMAT </w:instrText>
      </w:r>
      <w:r>
        <w:rPr>
          <w:b/>
          <w:bCs/>
          <w:sz w:val="32"/>
        </w:rPr>
        <w:fldChar w:fldCharType="separate"/>
      </w:r>
      <w:ins w:id="10" w:author="Tekijä">
        <w:r w:rsidR="00EF3051">
          <w:rPr>
            <w:b/>
            <w:bCs/>
            <w:sz w:val="32"/>
          </w:rPr>
          <w:t>1.2.246.777.11.2015.21</w:t>
        </w:r>
      </w:ins>
      <w:r>
        <w:rPr>
          <w:b/>
          <w:bCs/>
          <w:sz w:val="32"/>
        </w:rPr>
        <w:fldChar w:fldCharType="end"/>
      </w:r>
    </w:p>
    <w:p w14:paraId="090183D7" w14:textId="77777777" w:rsidR="000F4A9C" w:rsidRPr="00AF34FA" w:rsidRDefault="000F4A9C" w:rsidP="00AF34FA">
      <w:pPr>
        <w:rPr>
          <w:b/>
        </w:rPr>
      </w:pPr>
      <w:bookmarkStart w:id="11" w:name="_Toc32384905"/>
      <w:bookmarkStart w:id="12" w:name="_Toc32974351"/>
      <w:bookmarkStart w:id="13" w:name="_Toc33328965"/>
      <w:r w:rsidRPr="00AF34FA">
        <w:rPr>
          <w:b/>
        </w:rPr>
        <w:lastRenderedPageBreak/>
        <w:t>Versiohistoria</w:t>
      </w:r>
      <w:bookmarkEnd w:id="11"/>
      <w:bookmarkEnd w:id="12"/>
      <w:bookmarkEnd w:id="13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ins w:id="14" w:author="Tekijä">
              <w:r w:rsidR="008E042A" w:rsidRPr="00891769">
                <w:rPr>
                  <w:sz w:val="22"/>
                  <w:szCs w:val="22"/>
                </w:rPr>
                <w:t>l</w:t>
              </w:r>
            </w:ins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>
            <w:pPr>
              <w:rPr>
                <w:sz w:val="22"/>
                <w:szCs w:val="22"/>
              </w:rPr>
              <w:pPrChange w:id="15" w:author="Tekijä">
                <w:pPr>
                  <w:ind w:left="360"/>
                </w:pPr>
              </w:pPrChange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  <w:ins w:id="16" w:author="Tekijä"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ins w:id="17" w:author="Tekijä"/>
                <w:sz w:val="22"/>
                <w:szCs w:val="22"/>
              </w:rPr>
            </w:pPr>
            <w:ins w:id="18" w:author="Tekijä">
              <w:r w:rsidRPr="00891769">
                <w:rPr>
                  <w:sz w:val="22"/>
                  <w:szCs w:val="22"/>
                </w:rPr>
                <w:t>1.20</w:t>
              </w:r>
            </w:ins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ins w:id="19" w:author="Tekijä"/>
                <w:sz w:val="22"/>
                <w:szCs w:val="22"/>
              </w:rPr>
            </w:pPr>
            <w:ins w:id="20" w:author="Tekijä">
              <w:r w:rsidRPr="00891769">
                <w:rPr>
                  <w:sz w:val="22"/>
                  <w:szCs w:val="22"/>
                </w:rPr>
                <w:t>X.</w:t>
              </w:r>
              <w:r w:rsidR="00FD64F7" w:rsidRPr="00891769">
                <w:rPr>
                  <w:sz w:val="22"/>
                  <w:szCs w:val="22"/>
                </w:rPr>
                <w:t>3</w:t>
              </w:r>
              <w:r w:rsidRPr="00891769">
                <w:rPr>
                  <w:sz w:val="22"/>
                  <w:szCs w:val="22"/>
                </w:rPr>
                <w:t>.2015</w:t>
              </w:r>
            </w:ins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ins w:id="21" w:author="Tekijä"/>
                <w:sz w:val="22"/>
                <w:szCs w:val="22"/>
              </w:rPr>
            </w:pPr>
            <w:ins w:id="22" w:author="Tekijä">
              <w:r w:rsidRPr="00891769">
                <w:rPr>
                  <w:sz w:val="22"/>
                  <w:szCs w:val="22"/>
                </w:rPr>
                <w:t>S&amp;P</w:t>
              </w:r>
            </w:ins>
          </w:p>
        </w:tc>
        <w:tc>
          <w:tcPr>
            <w:tcW w:w="5954" w:type="dxa"/>
          </w:tcPr>
          <w:p w14:paraId="7447C14F" w14:textId="77777777" w:rsidR="00BD5376" w:rsidRPr="00891769" w:rsidRDefault="00BD5376">
            <w:pPr>
              <w:rPr>
                <w:ins w:id="23" w:author="Tekijä"/>
                <w:sz w:val="22"/>
                <w:szCs w:val="22"/>
              </w:rPr>
              <w:pPrChange w:id="24" w:author="Tekijä">
                <w:pPr>
                  <w:ind w:left="360"/>
                </w:pPr>
              </w:pPrChange>
            </w:pPr>
            <w:ins w:id="25" w:author="Tekijä">
              <w:r w:rsidRPr="00891769">
                <w:rPr>
                  <w:sz w:val="22"/>
                  <w:szCs w:val="22"/>
                </w:rPr>
                <w:t>Potilastiedon arkiston terveys- ja hoitosuunnitelman 2016 tietosisältömäärittelyn pohjalta tarkennettu versio</w:t>
              </w:r>
              <w:r w:rsidR="0011012D" w:rsidRPr="00891769">
                <w:rPr>
                  <w:sz w:val="22"/>
                  <w:szCs w:val="22"/>
                </w:rPr>
                <w:t xml:space="preserve"> ja päivitetty esimerkki</w:t>
              </w:r>
              <w:r w:rsidRPr="00891769">
                <w:rPr>
                  <w:sz w:val="22"/>
                  <w:szCs w:val="22"/>
                </w:rPr>
                <w:t>, seuraavat muutokset:</w:t>
              </w:r>
            </w:ins>
          </w:p>
          <w:p w14:paraId="7FCFEAFB" w14:textId="7764DA43" w:rsidR="00BD5376" w:rsidRPr="00891769" w:rsidRDefault="007E0D41">
            <w:pPr>
              <w:numPr>
                <w:ilvl w:val="0"/>
                <w:numId w:val="26"/>
              </w:numPr>
              <w:ind w:left="459"/>
              <w:rPr>
                <w:ins w:id="26" w:author="Tekijä"/>
                <w:sz w:val="22"/>
                <w:szCs w:val="22"/>
                <w:rPrChange w:id="27" w:author="Tekijä">
                  <w:rPr>
                    <w:ins w:id="28" w:author="Tekijä"/>
                  </w:rPr>
                </w:rPrChange>
              </w:rPr>
              <w:pPrChange w:id="29" w:author="Tekijä">
                <w:pPr>
                  <w:ind w:left="360"/>
                </w:pPr>
              </w:pPrChange>
            </w:pPr>
            <w:ins w:id="30" w:author="Tekijä">
              <w:r w:rsidRPr="00891769">
                <w:rPr>
                  <w:sz w:val="22"/>
                  <w:szCs w:val="22"/>
                  <w:rPrChange w:id="31" w:author="Tekijä">
                    <w:rPr/>
                  </w:rPrChange>
                </w:rPr>
                <w:t xml:space="preserve">Siirretty aikaisemmat koodistopalvelussa olleet lomakemuotoisen </w:t>
              </w:r>
              <w:del w:id="32" w:author="Tekijä">
                <w:r w:rsidRPr="00891769" w:rsidDel="00C2517B">
                  <w:rPr>
                    <w:sz w:val="22"/>
                    <w:szCs w:val="22"/>
                    <w:rPrChange w:id="33" w:author="Tekijä">
                      <w:rPr/>
                    </w:rPrChange>
                  </w:rPr>
                  <w:delText>THS</w:delText>
                </w:r>
              </w:del>
              <w:r w:rsidR="00C2517B" w:rsidRPr="00891769">
                <w:rPr>
                  <w:sz w:val="22"/>
                  <w:szCs w:val="22"/>
                </w:rPr>
                <w:t xml:space="preserve">Terveys- ja hoitosuunnitelma </w:t>
              </w:r>
              <w:r w:rsidRPr="00891769">
                <w:rPr>
                  <w:sz w:val="22"/>
                  <w:szCs w:val="22"/>
                  <w:rPrChange w:id="34" w:author="Tekijä">
                    <w:rPr/>
                  </w:rPrChange>
                </w:rPr>
                <w:t xml:space="preserve">-määrittelyn tietokenttien koodit liitteessä olevaan YHOS-näkymätunnuksen alle olevaan kenttäkoodistoon -&gt; rakenteissa käytettyjen kenttäkoodien </w:t>
              </w:r>
              <w:r w:rsidR="00291B69" w:rsidRPr="00891769">
                <w:rPr>
                  <w:sz w:val="22"/>
                  <w:szCs w:val="22"/>
                  <w:rPrChange w:id="35" w:author="Tekijä">
                    <w:rPr/>
                  </w:rPrChange>
                </w:rPr>
                <w:t xml:space="preserve">ja organizer-rakenteiden templateId:den </w:t>
              </w:r>
              <w:r w:rsidRPr="00891769">
                <w:rPr>
                  <w:sz w:val="22"/>
                  <w:szCs w:val="22"/>
                  <w:rPrChange w:id="36" w:author="Tekijä">
                    <w:rPr/>
                  </w:rPrChange>
                </w:rPr>
                <w:t>juuri muuttui</w:t>
              </w:r>
            </w:ins>
          </w:p>
          <w:p w14:paraId="6676A5FA" w14:textId="77777777" w:rsidR="007E0D41" w:rsidRPr="00891769" w:rsidRDefault="00291B69">
            <w:pPr>
              <w:numPr>
                <w:ilvl w:val="0"/>
                <w:numId w:val="26"/>
              </w:numPr>
              <w:ind w:left="459"/>
              <w:rPr>
                <w:ins w:id="37" w:author="Tekijä"/>
                <w:sz w:val="22"/>
                <w:szCs w:val="22"/>
                <w:rPrChange w:id="38" w:author="Tekijä">
                  <w:rPr>
                    <w:ins w:id="39" w:author="Tekijä"/>
                  </w:rPr>
                </w:rPrChange>
              </w:rPr>
              <w:pPrChange w:id="40" w:author="Tekijä">
                <w:pPr>
                  <w:ind w:left="360"/>
                </w:pPr>
              </w:pPrChange>
            </w:pPr>
            <w:ins w:id="41" w:author="Tekijä">
              <w:r w:rsidRPr="00891769">
                <w:rPr>
                  <w:sz w:val="22"/>
                  <w:szCs w:val="22"/>
                  <w:rPrChange w:id="42" w:author="Tekijä">
                    <w:rPr/>
                  </w:rPrChange>
                </w:rPr>
                <w:t>displayName attribuutti lisätty kaikille luokitustyyppisille tiedoille</w:t>
              </w:r>
            </w:ins>
          </w:p>
          <w:p w14:paraId="70CA5F54" w14:textId="77777777" w:rsidR="00291B69" w:rsidRPr="00891769" w:rsidRDefault="00291B69">
            <w:pPr>
              <w:numPr>
                <w:ilvl w:val="0"/>
                <w:numId w:val="26"/>
              </w:numPr>
              <w:ind w:left="459"/>
              <w:rPr>
                <w:ins w:id="43" w:author="Tekijä"/>
                <w:sz w:val="22"/>
                <w:szCs w:val="22"/>
                <w:rPrChange w:id="44" w:author="Tekijä">
                  <w:rPr>
                    <w:ins w:id="45" w:author="Tekijä"/>
                  </w:rPr>
                </w:rPrChange>
              </w:rPr>
              <w:pPrChange w:id="46" w:author="Tekijä">
                <w:pPr>
                  <w:ind w:left="360"/>
                </w:pPr>
              </w:pPrChange>
            </w:pPr>
            <w:ins w:id="47" w:author="Tekijä">
              <w:r w:rsidRPr="00891769">
                <w:rPr>
                  <w:sz w:val="22"/>
                  <w:szCs w:val="22"/>
                  <w:rPrChange w:id="48" w:author="Tekijä">
                    <w:rPr/>
                  </w:rPrChange>
                </w:rPr>
                <w:t xml:space="preserve">muutaman tiedon esitystapaa muutettu skeemarajoitteiden </w:t>
              </w:r>
              <w:r w:rsidR="006825AD" w:rsidRPr="00891769">
                <w:rPr>
                  <w:sz w:val="22"/>
                  <w:szCs w:val="22"/>
                </w:rPr>
                <w:t xml:space="preserve">ja yhtenevyyden </w:t>
              </w:r>
              <w:r w:rsidRPr="00891769">
                <w:rPr>
                  <w:sz w:val="22"/>
                  <w:szCs w:val="22"/>
                  <w:rPrChange w:id="49" w:author="Tekijä">
                    <w:rPr/>
                  </w:rPrChange>
                </w:rPr>
                <w:t>takia (</w:t>
              </w:r>
              <w:del w:id="50" w:author="Tekijä">
                <w:r w:rsidRPr="00891769" w:rsidDel="006825AD">
                  <w:rPr>
                    <w:sz w:val="22"/>
                    <w:szCs w:val="22"/>
                    <w:rPrChange w:id="51" w:author="Tekijä">
                      <w:rPr/>
                    </w:rPrChange>
                  </w:rPr>
                  <w:delText>X</w:delText>
                </w:r>
              </w:del>
              <w:r w:rsidR="006825AD" w:rsidRPr="00891769">
                <w:rPr>
                  <w:sz w:val="22"/>
                  <w:szCs w:val="22"/>
                </w:rPr>
                <w:t>Tavoitteen asettajat, yksilöivän tekijän ehdon lisätieto, palvelun tilan muuttamisen ajankohta</w:t>
              </w:r>
              <w:r w:rsidRPr="00891769">
                <w:rPr>
                  <w:sz w:val="22"/>
                  <w:szCs w:val="22"/>
                  <w:rPrChange w:id="52" w:author="Tekijä">
                    <w:rPr/>
                  </w:rPrChange>
                </w:rPr>
                <w:t>)</w:t>
              </w:r>
            </w:ins>
          </w:p>
          <w:p w14:paraId="1EB80EDB" w14:textId="77777777" w:rsidR="00291B69" w:rsidRPr="00891769" w:rsidRDefault="008949A5">
            <w:pPr>
              <w:numPr>
                <w:ilvl w:val="0"/>
                <w:numId w:val="26"/>
              </w:numPr>
              <w:ind w:left="459"/>
              <w:rPr>
                <w:ins w:id="53" w:author="Tekijä"/>
                <w:sz w:val="22"/>
                <w:szCs w:val="22"/>
                <w:rPrChange w:id="54" w:author="Tekijä">
                  <w:rPr>
                    <w:ins w:id="55" w:author="Tekijä"/>
                  </w:rPr>
                </w:rPrChange>
              </w:rPr>
              <w:pPrChange w:id="56" w:author="Tekijä">
                <w:pPr>
                  <w:ind w:left="360"/>
                </w:pPr>
              </w:pPrChange>
            </w:pPr>
            <w:ins w:id="57" w:author="Tekijä">
              <w:r w:rsidRPr="00891769">
                <w:rPr>
                  <w:sz w:val="22"/>
                  <w:szCs w:val="22"/>
                  <w:rPrChange w:id="58" w:author="Tekijä">
                    <w:rPr/>
                  </w:rPrChange>
                </w:rPr>
                <w:t>tekstimuotoisten tietojen mallinnustapaa yksinkertaistettu yhteneväksi muiden 2016 CDA määrittelyiden kanssa, observation.text -&gt; viittaus näyttömuotoon ilman aikaisempaa ”ankkurointia”</w:t>
              </w:r>
            </w:ins>
          </w:p>
          <w:p w14:paraId="161EAC6C" w14:textId="77777777" w:rsidR="008949A5" w:rsidRPr="00891769" w:rsidRDefault="008949A5">
            <w:pPr>
              <w:numPr>
                <w:ilvl w:val="0"/>
                <w:numId w:val="26"/>
              </w:numPr>
              <w:ind w:left="459"/>
              <w:rPr>
                <w:ins w:id="59" w:author="Tekijä"/>
                <w:sz w:val="22"/>
                <w:szCs w:val="22"/>
                <w:rPrChange w:id="60" w:author="Tekijä">
                  <w:rPr>
                    <w:ins w:id="61" w:author="Tekijä"/>
                  </w:rPr>
                </w:rPrChange>
              </w:rPr>
              <w:pPrChange w:id="62" w:author="Tekijä">
                <w:pPr>
                  <w:ind w:left="360"/>
                </w:pPr>
              </w:pPrChange>
            </w:pPr>
            <w:ins w:id="63" w:author="Tekijä">
              <w:r w:rsidRPr="00891769">
                <w:rPr>
                  <w:sz w:val="22"/>
                  <w:szCs w:val="22"/>
                  <w:rPrChange w:id="64" w:author="Tekijä">
                    <w:rPr/>
                  </w:rPrChange>
                </w:rPr>
  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  </w:r>
            </w:ins>
          </w:p>
          <w:p w14:paraId="31C95BF0" w14:textId="77777777" w:rsidR="008949A5" w:rsidRPr="00891769" w:rsidRDefault="008949A5">
            <w:pPr>
              <w:numPr>
                <w:ilvl w:val="0"/>
                <w:numId w:val="26"/>
              </w:numPr>
              <w:ind w:left="459"/>
              <w:rPr>
                <w:ins w:id="65" w:author="Tekijä"/>
                <w:sz w:val="22"/>
                <w:szCs w:val="22"/>
              </w:rPr>
              <w:pPrChange w:id="66" w:author="Tekijä">
                <w:pPr>
                  <w:ind w:left="360"/>
                </w:pPr>
              </w:pPrChange>
            </w:pPr>
            <w:ins w:id="67" w:author="Tekijä">
              <w:r w:rsidRPr="00891769">
                <w:rPr>
                  <w:sz w:val="22"/>
                  <w:szCs w:val="22"/>
                  <w:rPrChange w:id="68" w:author="Tekijä">
                    <w:rPr/>
                  </w:rPrChange>
                </w:rPr>
                <w:t>poistettu viittaukset (II-tietotyyppi) viittaukset lääkityslistaan ja diagnoosikoosteeseen, koska kyseiset koosteet ovat dynaamisia ja niillä ei ole pysyviä asiakirjan tunnistetietoja</w:t>
              </w:r>
              <w:r w:rsidR="00681F73" w:rsidRPr="00891769">
                <w:rPr>
                  <w:sz w:val="22"/>
                  <w:szCs w:val="22"/>
                  <w:rPrChange w:id="69" w:author="Tekijä">
                    <w:rPr/>
                  </w:rPrChange>
                </w:rPr>
                <w:t>. Tarkennettu toiminnallisuutta kyseisten ST-kenttien osalta yhteneväksi THP toiminnalliseen määrittelyyn.</w:t>
              </w:r>
            </w:ins>
          </w:p>
          <w:p w14:paraId="73162BAE" w14:textId="77777777" w:rsidR="006825AD" w:rsidRPr="00891769" w:rsidRDefault="006825AD">
            <w:pPr>
              <w:numPr>
                <w:ilvl w:val="0"/>
                <w:numId w:val="26"/>
              </w:numPr>
              <w:ind w:left="459"/>
              <w:rPr>
                <w:ins w:id="70" w:author="Tekijä"/>
                <w:sz w:val="22"/>
                <w:szCs w:val="22"/>
              </w:rPr>
              <w:pPrChange w:id="71" w:author="Tekijä">
                <w:pPr>
                  <w:ind w:left="360"/>
                </w:pPr>
              </w:pPrChange>
            </w:pPr>
            <w:ins w:id="72" w:author="Tekijä">
              <w:r w:rsidRPr="00891769">
                <w:rPr>
                  <w:sz w:val="22"/>
                  <w:szCs w:val="22"/>
                </w:rPr>
                <w:t>merkinnän oid muutettu nykylinjan mukaiseksi ja otsikotason section:ten xml-id:t poistettu. Otsikkotason title:t muutettu joka paikassa otsikkoluokituksen arvojen mukaisiksi</w:t>
              </w:r>
            </w:ins>
          </w:p>
          <w:p w14:paraId="14D8E294" w14:textId="3496AF6B" w:rsidR="00C2517B" w:rsidRPr="00891769" w:rsidRDefault="00C2517B">
            <w:pPr>
              <w:numPr>
                <w:ilvl w:val="0"/>
                <w:numId w:val="26"/>
              </w:numPr>
              <w:ind w:left="459"/>
              <w:rPr>
                <w:ins w:id="73" w:author="Tekijä"/>
                <w:sz w:val="22"/>
                <w:szCs w:val="22"/>
              </w:rPr>
              <w:pPrChange w:id="74" w:author="Tekijä">
                <w:pPr>
                  <w:ind w:left="360"/>
                </w:pPr>
              </w:pPrChange>
            </w:pPr>
            <w:ins w:id="75" w:author="Tekijä">
              <w:r w:rsidRPr="00891769">
                <w:rPr>
                  <w:sz w:val="22"/>
                  <w:szCs w:val="22"/>
                </w:rPr>
                <w:t>Otsikot muutettu yhteneviksi otsikkokoodiston arvojen kanssa (pari muutosta)</w:t>
              </w:r>
            </w:ins>
          </w:p>
        </w:tc>
      </w:tr>
      <w:tr w:rsidR="00891769" w14:paraId="0ABB86C3" w14:textId="77777777" w:rsidTr="00045B65">
        <w:trPr>
          <w:cantSplit/>
          <w:ins w:id="76" w:author="Tekijä"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ins w:id="77" w:author="Tekijä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ins w:id="78" w:author="Tekijä"/>
                <w:sz w:val="22"/>
                <w:szCs w:val="22"/>
              </w:rPr>
            </w:pPr>
            <w:ins w:id="79" w:author="Tekijä">
              <w:r w:rsidRPr="00891769">
                <w:rPr>
                  <w:sz w:val="22"/>
                  <w:szCs w:val="22"/>
                </w:rPr>
                <w:t>x.5.2015</w:t>
              </w:r>
            </w:ins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ins w:id="80" w:author="Tekijä"/>
                <w:sz w:val="22"/>
                <w:szCs w:val="22"/>
              </w:rPr>
            </w:pPr>
            <w:ins w:id="81" w:author="Tekijä">
              <w:r w:rsidRPr="00891769">
                <w:rPr>
                  <w:sz w:val="22"/>
                  <w:szCs w:val="22"/>
                </w:rPr>
                <w:t>S&amp;P</w:t>
              </w:r>
            </w:ins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ins w:id="82" w:author="Tekijä"/>
                <w:sz w:val="22"/>
                <w:szCs w:val="22"/>
              </w:rPr>
            </w:pPr>
            <w:ins w:id="83" w:author="Tekijä">
              <w:r w:rsidRPr="00891769">
                <w:rPr>
                  <w:sz w:val="22"/>
                  <w:szCs w:val="22"/>
                </w:rPr>
                <w:t>Muutokset:</w:t>
              </w:r>
            </w:ins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ins w:id="84" w:author="Tekijä"/>
                <w:sz w:val="22"/>
                <w:szCs w:val="22"/>
              </w:rPr>
            </w:pPr>
            <w:ins w:id="85" w:author="Tekijä">
              <w:r w:rsidRPr="00891769">
                <w:rPr>
                  <w:sz w:val="22"/>
                  <w:szCs w:val="22"/>
                </w:rPr>
                <w:t>TC keskustellun pohjalta palautetaan rakenteisiin tekstimuotoisten tietojen ”ankkurointi”</w:t>
              </w:r>
              <w:r w:rsidR="00CD7D7A">
                <w:rPr>
                  <w:sz w:val="22"/>
                  <w:szCs w:val="22"/>
                </w:rPr>
                <w:t xml:space="preserve"> ja muutettu samalla ankkuroinnin toteutustapaa OTH-nullFlavorin rajoitteiden takia</w:t>
              </w:r>
            </w:ins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ins w:id="86" w:author="Tekijä"/>
                <w:sz w:val="22"/>
                <w:szCs w:val="22"/>
              </w:rPr>
            </w:pPr>
            <w:ins w:id="87" w:author="Tekijä">
              <w:r>
                <w:rPr>
                  <w:sz w:val="22"/>
                  <w:szCs w:val="22"/>
                </w:rPr>
                <w:t xml:space="preserve">lausuntokierroksen </w:t>
              </w:r>
              <w:r w:rsidR="00EB2A8D">
                <w:rPr>
                  <w:sz w:val="22"/>
                  <w:szCs w:val="22"/>
                </w:rPr>
                <w:t xml:space="preserve">CGI:n </w:t>
              </w:r>
              <w:r>
                <w:rPr>
                  <w:sz w:val="22"/>
                  <w:szCs w:val="22"/>
                </w:rPr>
                <w:t>kommenttien pohjalta tarkennukset</w:t>
              </w:r>
              <w:r w:rsidR="00EB2A8D">
                <w:rPr>
                  <w:sz w:val="22"/>
                  <w:szCs w:val="22"/>
                </w:rPr>
                <w:t xml:space="preserve"> (kts. lausuntoexcel)</w:t>
              </w:r>
              <w:r>
                <w:rPr>
                  <w:sz w:val="22"/>
                  <w:szCs w:val="22"/>
                </w:rPr>
                <w:t xml:space="preserve">: </w:t>
              </w:r>
            </w:ins>
          </w:p>
          <w:p w14:paraId="541190A6" w14:textId="30C83948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ins w:id="88" w:author="Tekijä"/>
                <w:sz w:val="22"/>
                <w:szCs w:val="22"/>
              </w:rPr>
            </w:pPr>
            <w:ins w:id="89" w:author="Tekijä">
              <w:r>
                <w:rPr>
                  <w:sz w:val="22"/>
                  <w:szCs w:val="22"/>
                </w:rPr>
                <w:t>Muutettu hoidon syyn toistuman rakenne, samalla käyty läpi kaikki tietosisällössä toistuviksi merkatut tiedot – palvelun tilan muuttamisen ajankohta</w:t>
              </w:r>
              <w:r w:rsidR="00D74467">
                <w:rPr>
                  <w:sz w:val="22"/>
                  <w:szCs w:val="22"/>
                </w:rPr>
                <w:t xml:space="preserve"> ja Terveydenhuollon ammattihenkilö </w:t>
              </w:r>
              <w:del w:id="90" w:author="Tekijä">
                <w:r w:rsidDel="00D74467">
                  <w:rPr>
                    <w:sz w:val="22"/>
                    <w:szCs w:val="22"/>
                  </w:rPr>
                  <w:delText>-</w:delText>
                </w:r>
              </w:del>
              <w:r>
                <w:rPr>
                  <w:sz w:val="22"/>
                  <w:szCs w:val="22"/>
                </w:rPr>
                <w:t>raken</w:t>
              </w:r>
              <w:del w:id="91" w:author="Tekijä">
                <w:r w:rsidDel="00D74467">
                  <w:rPr>
                    <w:sz w:val="22"/>
                    <w:szCs w:val="22"/>
                  </w:rPr>
                  <w:delText>ne</w:delText>
                </w:r>
              </w:del>
              <w:r w:rsidR="00D74467">
                <w:rPr>
                  <w:sz w:val="22"/>
                  <w:szCs w:val="22"/>
                </w:rPr>
                <w:t>teet</w:t>
              </w:r>
              <w:r>
                <w:rPr>
                  <w:sz w:val="22"/>
                  <w:szCs w:val="22"/>
                </w:rPr>
                <w:t xml:space="preserve"> muutettu skeemarajoitteen takia</w:t>
              </w:r>
              <w:r w:rsidR="00D74467">
                <w:rPr>
                  <w:sz w:val="22"/>
                  <w:szCs w:val="22"/>
                </w:rPr>
                <w:t>, kommentoitu määrittelytekstiin ja esimerkkeihin toistuvat rakenteet.</w:t>
              </w:r>
            </w:ins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ins w:id="92" w:author="Tekijä"/>
                <w:sz w:val="22"/>
                <w:szCs w:val="22"/>
              </w:rPr>
            </w:pPr>
            <w:ins w:id="93" w:author="Tekijä">
              <w:r>
                <w:rPr>
                  <w:sz w:val="22"/>
                  <w:szCs w:val="22"/>
                </w:rPr>
                <w:t>tehty tarkennuksia kommentoiduissa kohdissa</w:t>
              </w:r>
            </w:ins>
          </w:p>
        </w:tc>
      </w:tr>
      <w:tr w:rsidR="00EF3051" w14:paraId="25348163" w14:textId="77777777" w:rsidTr="00045B65">
        <w:trPr>
          <w:cantSplit/>
          <w:ins w:id="94" w:author="Tekijä"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ins w:id="95" w:author="Tekijä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ins w:id="96" w:author="Tekijä"/>
                <w:sz w:val="22"/>
                <w:szCs w:val="22"/>
              </w:rPr>
            </w:pPr>
            <w:ins w:id="97" w:author="Tekijä">
              <w:r>
                <w:rPr>
                  <w:sz w:val="22"/>
                  <w:szCs w:val="22"/>
                </w:rPr>
                <w:t>12.6.2015</w:t>
              </w:r>
            </w:ins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ins w:id="98" w:author="Tekijä"/>
                <w:sz w:val="22"/>
                <w:szCs w:val="22"/>
              </w:rPr>
            </w:pPr>
            <w:ins w:id="99" w:author="Tekijä">
              <w:r>
                <w:rPr>
                  <w:sz w:val="22"/>
                  <w:szCs w:val="22"/>
                </w:rPr>
                <w:t>S&amp;P</w:t>
              </w:r>
            </w:ins>
          </w:p>
        </w:tc>
        <w:tc>
          <w:tcPr>
            <w:tcW w:w="5954" w:type="dxa"/>
          </w:tcPr>
          <w:p w14:paraId="734DF027" w14:textId="77777777" w:rsidR="006639A7" w:rsidRDefault="00EF3051">
            <w:pPr>
              <w:rPr>
                <w:ins w:id="100" w:author="Tekijä"/>
                <w:sz w:val="22"/>
                <w:szCs w:val="22"/>
              </w:rPr>
            </w:pPr>
            <w:ins w:id="101" w:author="Tekijä">
              <w:r>
                <w:rPr>
                  <w:sz w:val="22"/>
                  <w:szCs w:val="22"/>
                </w:rPr>
                <w:t>Julkaisuversio</w:t>
              </w:r>
              <w:r w:rsidR="006639A7">
                <w:rPr>
                  <w:sz w:val="22"/>
                  <w:szCs w:val="22"/>
                </w:rPr>
                <w:t>:</w:t>
              </w:r>
            </w:ins>
          </w:p>
          <w:p w14:paraId="1F2DA483" w14:textId="77777777" w:rsidR="006639A7" w:rsidRDefault="006639A7" w:rsidP="006639A7">
            <w:pPr>
              <w:pStyle w:val="Vakiosisennys"/>
              <w:numPr>
                <w:ilvl w:val="0"/>
                <w:numId w:val="28"/>
              </w:numPr>
              <w:jc w:val="left"/>
              <w:rPr>
                <w:ins w:id="102" w:author="Tekijä"/>
                <w:sz w:val="22"/>
                <w:szCs w:val="22"/>
              </w:rPr>
            </w:pPr>
            <w:ins w:id="103" w:author="Tekijä">
              <w:r>
                <w:rPr>
                  <w:sz w:val="22"/>
                  <w:szCs w:val="22"/>
                </w:rPr>
                <w:t>HL7 Finland teknisen komitean hyväksymä versio</w:t>
              </w:r>
            </w:ins>
          </w:p>
          <w:p w14:paraId="2DB5741E" w14:textId="4AEBA7A2" w:rsidR="00EF3051" w:rsidRPr="00891769" w:rsidRDefault="00EF3051" w:rsidP="006639A7">
            <w:pPr>
              <w:pStyle w:val="Vakiosisennys"/>
              <w:numPr>
                <w:ilvl w:val="0"/>
                <w:numId w:val="28"/>
              </w:numPr>
              <w:jc w:val="left"/>
              <w:rPr>
                <w:ins w:id="104" w:author="Tekijä"/>
                <w:sz w:val="22"/>
                <w:szCs w:val="22"/>
              </w:rPr>
            </w:pPr>
            <w:bookmarkStart w:id="105" w:name="_GoBack"/>
            <w:bookmarkEnd w:id="105"/>
            <w:ins w:id="106" w:author="Tekijä">
              <w:r>
                <w:rPr>
                  <w:sz w:val="22"/>
                  <w:szCs w:val="22"/>
                </w:rPr>
                <w:t>lisätty määrittelyn OID</w:t>
              </w:r>
            </w:ins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pPr>
        <w:rPr>
          <w:ins w:id="107" w:author="Tekijä"/>
        </w:rPr>
      </w:pPr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EF3051" w:rsidRDefault="00BD5376">
      <w:pPr>
        <w:rPr>
          <w:lang w:val="en-US"/>
        </w:rPr>
      </w:pPr>
      <w:ins w:id="108" w:author="Tekijä">
        <w:r w:rsidRPr="00EF3051">
          <w:rPr>
            <w:lang w:val="en-US"/>
          </w:rPr>
          <w:t>S&amp;P= Salivirta &amp; Partners, Timo Kaskinen</w:t>
        </w:r>
      </w:ins>
    </w:p>
    <w:p w14:paraId="17FF624F" w14:textId="77777777" w:rsidR="000F4A9C" w:rsidRPr="00EF3051" w:rsidRDefault="000F4A9C">
      <w:pPr>
        <w:rPr>
          <w:lang w:val="en-US"/>
        </w:rPr>
      </w:pPr>
      <w:r w:rsidRPr="00EF3051">
        <w:rPr>
          <w:lang w:val="en-US"/>
        </w:rPr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109" w:name="_Toc32384907"/>
      <w:bookmarkStart w:id="110" w:name="_Toc33328968"/>
      <w:bookmarkStart w:id="111" w:name="_Toc421785233"/>
      <w:r>
        <w:rPr>
          <w:b/>
          <w:sz w:val="32"/>
        </w:rPr>
        <w:t>SISÄLLYSLUETTELO</w:t>
      </w:r>
      <w:bookmarkEnd w:id="109"/>
      <w:bookmarkEnd w:id="110"/>
      <w:bookmarkEnd w:id="111"/>
    </w:p>
    <w:p w14:paraId="1771AE5E" w14:textId="77777777" w:rsidR="007B6ABC" w:rsidRDefault="007B6ABC">
      <w:pPr>
        <w:jc w:val="center"/>
        <w:outlineLvl w:val="0"/>
      </w:pPr>
    </w:p>
    <w:p w14:paraId="61849FDE" w14:textId="77777777" w:rsidR="00126905" w:rsidRDefault="000F4A9C">
      <w:pPr>
        <w:pStyle w:val="Sisluet1"/>
        <w:tabs>
          <w:tab w:val="right" w:leader="dot" w:pos="9629"/>
        </w:tabs>
        <w:rPr>
          <w:ins w:id="11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113" w:author="Tekijä">
        <w:r w:rsidR="00126905" w:rsidRPr="00EA736B">
          <w:rPr>
            <w:rStyle w:val="Hyperlinkki"/>
            <w:noProof/>
          </w:rPr>
          <w:fldChar w:fldCharType="begin"/>
        </w:r>
        <w:r w:rsidR="00126905" w:rsidRPr="00EA736B">
          <w:rPr>
            <w:rStyle w:val="Hyperlinkki"/>
            <w:noProof/>
          </w:rPr>
          <w:instrText xml:space="preserve"> </w:instrText>
        </w:r>
        <w:r w:rsidR="00126905">
          <w:rPr>
            <w:noProof/>
          </w:rPr>
          <w:instrText>HYPERLINK \l "_Toc421785233"</w:instrText>
        </w:r>
        <w:r w:rsidR="00126905" w:rsidRPr="00EA736B">
          <w:rPr>
            <w:rStyle w:val="Hyperlinkki"/>
            <w:noProof/>
          </w:rPr>
          <w:instrText xml:space="preserve"> </w:instrText>
        </w:r>
        <w:r w:rsidR="00126905" w:rsidRPr="00EA736B">
          <w:rPr>
            <w:rStyle w:val="Hyperlinkki"/>
            <w:noProof/>
          </w:rPr>
          <w:fldChar w:fldCharType="separate"/>
        </w:r>
        <w:r w:rsidR="00126905" w:rsidRPr="00EA736B">
          <w:rPr>
            <w:rStyle w:val="Hyperlinkki"/>
            <w:noProof/>
          </w:rPr>
          <w:t>SISÄLLYSLUETTELO</w:t>
        </w:r>
        <w:r w:rsidR="00126905">
          <w:rPr>
            <w:noProof/>
            <w:webHidden/>
          </w:rPr>
          <w:tab/>
        </w:r>
        <w:r w:rsidR="00126905">
          <w:rPr>
            <w:noProof/>
            <w:webHidden/>
          </w:rPr>
          <w:fldChar w:fldCharType="begin"/>
        </w:r>
        <w:r w:rsidR="00126905">
          <w:rPr>
            <w:noProof/>
            <w:webHidden/>
          </w:rPr>
          <w:instrText xml:space="preserve"> PAGEREF _Toc421785233 \h </w:instrText>
        </w:r>
      </w:ins>
      <w:r w:rsidR="00126905">
        <w:rPr>
          <w:noProof/>
          <w:webHidden/>
        </w:rPr>
      </w:r>
      <w:r w:rsidR="00126905">
        <w:rPr>
          <w:noProof/>
          <w:webHidden/>
        </w:rPr>
        <w:fldChar w:fldCharType="separate"/>
      </w:r>
      <w:ins w:id="114" w:author="Tekijä">
        <w:r w:rsidR="00126905">
          <w:rPr>
            <w:noProof/>
            <w:webHidden/>
          </w:rPr>
          <w:t>4</w:t>
        </w:r>
        <w:r w:rsidR="00126905">
          <w:rPr>
            <w:noProof/>
            <w:webHidden/>
          </w:rPr>
          <w:fldChar w:fldCharType="end"/>
        </w:r>
        <w:r w:rsidR="00126905" w:rsidRPr="00EA736B">
          <w:rPr>
            <w:rStyle w:val="Hyperlinkki"/>
            <w:noProof/>
          </w:rPr>
          <w:fldChar w:fldCharType="end"/>
        </w:r>
      </w:ins>
    </w:p>
    <w:p w14:paraId="37F60514" w14:textId="77777777" w:rsidR="00126905" w:rsidRDefault="00126905">
      <w:pPr>
        <w:pStyle w:val="Sisluet1"/>
        <w:tabs>
          <w:tab w:val="left" w:pos="480"/>
          <w:tab w:val="right" w:leader="dot" w:pos="9629"/>
        </w:tabs>
        <w:rPr>
          <w:ins w:id="115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16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7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742DACA6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1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9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"_Toc421785235"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0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17455B16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2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2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"_Toc421785236"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3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AC41B5B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2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5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"_Toc421785237"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6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305A4D06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2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8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"_Toc421785238"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9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1349A64A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3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1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"_Toc421785239"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_Toc421785239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2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0B7D26D3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3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4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"_Toc421785240"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5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B471A22" w14:textId="77777777" w:rsidR="00126905" w:rsidRDefault="00126905">
      <w:pPr>
        <w:pStyle w:val="Sisluet1"/>
        <w:tabs>
          <w:tab w:val="left" w:pos="480"/>
          <w:tab w:val="right" w:leader="dot" w:pos="9629"/>
        </w:tabs>
        <w:rPr>
          <w:ins w:id="136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37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"_Toc421785241"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8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1C26E01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3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0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"_Toc421785242"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1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2B030C88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4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3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4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2F049406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4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6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7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DAF831E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9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"_Toc421785246"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0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3146070B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5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2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"_Toc421785247"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Merkinnän tekoon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_Toc421785247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3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6688EF1C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5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"_Toc421785250"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6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2E49F544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5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8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"_Toc421785251"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9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6653015A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6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1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"_Toc421785252"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2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1967B6C2" w14:textId="77777777" w:rsidR="00126905" w:rsidRDefault="00126905">
      <w:pPr>
        <w:pStyle w:val="Sisluet1"/>
        <w:tabs>
          <w:tab w:val="left" w:pos="480"/>
          <w:tab w:val="right" w:leader="dot" w:pos="9629"/>
        </w:tabs>
        <w:rPr>
          <w:ins w:id="163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64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5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3ADAFAE2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6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7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"_Toc421785255"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8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7DD771BC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6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0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"_Toc421785256"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1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4D333DFF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7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3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"_Toc421785257"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4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41DE2D7D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75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6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"_Toc421785258"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7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0383E3B0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7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9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"_Toc421785259"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3.2.3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_Toc421785259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0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75C29127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8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2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"_Toc421785273"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3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44478A8A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8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5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"_Toc421785274"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6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079AB644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87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8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"_Toc421785290"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9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54EF1EB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9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1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"_Toc421785291"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2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0A3AC72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93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4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"_Toc421785292"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5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321B76B8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19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7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8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62A63A7F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199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0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1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1E1F092F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20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3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"_Toc421785295"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4" w:author="Tekijä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27B00AE5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205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6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"_Toc421785296"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_Toc421785296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7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279EBD39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20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9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"_Toc421785302"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0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0FCDF8DE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211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12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"_Toc421785303"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_Toc421785303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3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6BD12939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21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5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"_Toc421785304"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6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22761F9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21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8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"_Toc421785321"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_Toc421785321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9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4BE66772" w14:textId="77777777" w:rsidR="00126905" w:rsidRDefault="00126905">
      <w:pPr>
        <w:pStyle w:val="Sisluet2"/>
        <w:tabs>
          <w:tab w:val="left" w:pos="720"/>
          <w:tab w:val="right" w:leader="dot" w:pos="9629"/>
        </w:tabs>
        <w:rPr>
          <w:ins w:id="22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21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"_Toc421785322"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_Toc421785322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2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611B6005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223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4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"_Toc421785323"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_Toc421785323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5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723F9753" w14:textId="77777777" w:rsidR="00126905" w:rsidRDefault="00126905">
      <w:pPr>
        <w:pStyle w:val="Sisluet3"/>
        <w:tabs>
          <w:tab w:val="left" w:pos="1200"/>
          <w:tab w:val="right" w:leader="dot" w:pos="9629"/>
        </w:tabs>
        <w:rPr>
          <w:ins w:id="22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7" w:author="Tekijä">
        <w:r w:rsidRPr="00EA736B">
          <w:rPr>
            <w:rStyle w:val="Hyperlinkki"/>
            <w:noProof/>
          </w:rPr>
          <w:fldChar w:fldCharType="begin"/>
        </w:r>
        <w:r w:rsidRPr="00EA736B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"_Toc421785324"</w:instrText>
        </w:r>
        <w:r w:rsidRPr="00EA736B">
          <w:rPr>
            <w:rStyle w:val="Hyperlinkki"/>
            <w:noProof/>
          </w:rPr>
          <w:instrText xml:space="preserve"> </w:instrText>
        </w:r>
        <w:r w:rsidRPr="00EA736B">
          <w:rPr>
            <w:rStyle w:val="Hyperlinkki"/>
            <w:noProof/>
          </w:rPr>
          <w:fldChar w:fldCharType="separate"/>
        </w:r>
        <w:r w:rsidRPr="00EA736B">
          <w:rPr>
            <w:rStyle w:val="Hyperlinkki"/>
            <w:noProof/>
          </w:rPr>
          <w:t>3.8.2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EA736B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_Toc421785324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8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EA736B">
          <w:rPr>
            <w:rStyle w:val="Hyperlinkki"/>
            <w:noProof/>
          </w:rPr>
          <w:fldChar w:fldCharType="end"/>
        </w:r>
      </w:ins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229" w:name="_Toc450648959"/>
      <w:bookmarkStart w:id="230" w:name="_Toc450704290"/>
      <w:bookmarkEnd w:id="229"/>
      <w:bookmarkEnd w:id="230"/>
    </w:p>
    <w:p w14:paraId="5039A4E3" w14:textId="77777777" w:rsidR="000F4A9C" w:rsidRDefault="00F063C5">
      <w:pPr>
        <w:pStyle w:val="Otsikko1"/>
      </w:pPr>
      <w:bookmarkStart w:id="231" w:name="_Toc421785234"/>
      <w:r>
        <w:t>JOHDANTO</w:t>
      </w:r>
      <w:bookmarkEnd w:id="231"/>
    </w:p>
    <w:p w14:paraId="4E777E4B" w14:textId="77777777" w:rsidR="00B43FCD" w:rsidRDefault="00B43FCD" w:rsidP="00B43FCD">
      <w:pPr>
        <w:pStyle w:val="Otsikko2"/>
      </w:pPr>
      <w:bookmarkStart w:id="232" w:name="_Toc421785235"/>
      <w:bookmarkStart w:id="233" w:name="OLE_LINK3"/>
      <w:bookmarkStart w:id="234" w:name="OLE_LINK4"/>
      <w:r>
        <w:t>Työn</w:t>
      </w:r>
      <w:r w:rsidRPr="00B51087">
        <w:rPr>
          <w:lang w:val="fi-FI"/>
        </w:rPr>
        <w:t xml:space="preserve"> tausta</w:t>
      </w:r>
      <w:bookmarkEnd w:id="232"/>
    </w:p>
    <w:p w14:paraId="5934D750" w14:textId="1B43B78A" w:rsidR="00322DED" w:rsidRDefault="003D612E" w:rsidP="00BB3E96">
      <w:del w:id="235" w:author="Tekijä">
        <w:r w:rsidDel="008E042A">
          <w:delText>Tämä määrittely</w:delText>
        </w:r>
      </w:del>
      <w:ins w:id="236" w:author="Tekijä">
        <w:r w:rsidR="008E042A">
          <w:t>Määrittelyn ensimmäiset versiot</w:t>
        </w:r>
      </w:ins>
      <w:r>
        <w:t xml:space="preserve"> </w:t>
      </w:r>
      <w:del w:id="237" w:author="Tekijä">
        <w:r w:rsidDel="008E042A">
          <w:delText>on</w:delText>
        </w:r>
        <w:r w:rsidR="00C92623" w:rsidDel="008E042A">
          <w:delText xml:space="preserve"> toteutettu</w:delText>
        </w:r>
      </w:del>
      <w:ins w:id="238" w:author="Tekijä">
        <w:r w:rsidR="008E042A">
          <w:t>toteutettiin</w:t>
        </w:r>
      </w:ins>
      <w:r w:rsidR="00C92623">
        <w:t xml:space="preserve"> Kelan toimeksiannost</w:t>
      </w:r>
      <w:r>
        <w:t>a Kansallisen terveysarkiston rajapintamääritte</w:t>
      </w:r>
      <w:r w:rsidR="006532AD">
        <w:t>lyt työpaketissa keväällä 2012</w:t>
      </w:r>
      <w:ins w:id="239" w:author="Tekijä">
        <w:r w:rsidR="00C2517B">
          <w:t xml:space="preserve">. </w:t>
        </w:r>
        <w:r w:rsidR="008E042A">
          <w:t>Sen jälkeen 2013 päivitettiin määrittelyä Tiedonhallintapalvelun osalta. Tämä viimeinen 2015 päivitys sisältää päivitetyt 2016 tietosisältövaatimukset Potilastiedon arkiston osalta.</w:t>
        </w:r>
      </w:ins>
      <w:del w:id="240" w:author="Tekijä">
        <w:r w:rsidDel="008E042A">
          <w:delText xml:space="preserve"> </w:delText>
        </w:r>
      </w:del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241" w:name="_Toc421785236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241"/>
    </w:p>
    <w:p w14:paraId="1DCB8792" w14:textId="77777777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del w:id="242" w:author="Tekijä">
        <w:r w:rsidR="00CA5FC4" w:rsidDel="008E042A">
          <w:delText xml:space="preserve">eArkiston </w:delText>
        </w:r>
      </w:del>
      <w:ins w:id="243" w:author="Tekijä">
        <w:r w:rsidR="008E042A">
          <w:t xml:space="preserve">Kanta </w:t>
        </w:r>
      </w:ins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ins w:id="244" w:author="Tekijä">
        <w:r w:rsidR="00640964">
          <w:t>Tämä on tietosisältöjen osalta ensimmäisten versioiden pohjamäärittely. Viimeinen versio on tehty koodistopalvelusta löytyvän THL/Tietosisältö – Terveys- ja hoitosuunnitelma mukaisesti [6].</w:t>
        </w:r>
      </w:ins>
    </w:p>
    <w:p w14:paraId="59DAAA93" w14:textId="77777777" w:rsidR="00630A94" w:rsidRDefault="006927DF" w:rsidP="006927DF">
      <w:pPr>
        <w:pStyle w:val="Otsikko2"/>
      </w:pPr>
      <w:bookmarkStart w:id="245" w:name="_Toc421785237"/>
      <w:r>
        <w:t>Semanttinen tausta ja reunaehdot</w:t>
      </w:r>
      <w:bookmarkEnd w:id="245"/>
    </w:p>
    <w:p w14:paraId="34CEB394" w14:textId="46B4A947" w:rsidR="006927DF" w:rsidDel="005345AE" w:rsidRDefault="006927DF">
      <w:pPr>
        <w:rPr>
          <w:del w:id="246" w:author="Tekijä"/>
        </w:rPr>
      </w:pPr>
    </w:p>
    <w:p w14:paraId="78CBF700" w14:textId="7E47D5A8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del w:id="247" w:author="Tekijä">
        <w:r w:rsidRPr="006927DF" w:rsidDel="00FD64F7">
          <w:rPr>
            <w:szCs w:val="24"/>
          </w:rPr>
          <w:delText>HP:n</w:delText>
        </w:r>
      </w:del>
      <w:ins w:id="248" w:author="Tekijä">
        <w:r w:rsidR="00FD64F7">
          <w:rPr>
            <w:szCs w:val="24"/>
          </w:rPr>
          <w:t>iedonhallintapalvelun</w:t>
        </w:r>
      </w:ins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249" w:name="_Toc421785238"/>
      <w:r>
        <w:rPr>
          <w:lang w:val="fi-FI"/>
        </w:rPr>
        <w:t>Suhde ydintietoihin</w:t>
      </w:r>
      <w:bookmarkEnd w:id="249"/>
    </w:p>
    <w:p w14:paraId="723DCC18" w14:textId="1BCEE781" w:rsidR="006927DF" w:rsidDel="005345AE" w:rsidRDefault="006927DF" w:rsidP="006927DF">
      <w:pPr>
        <w:rPr>
          <w:del w:id="250" w:author="Tekijä"/>
        </w:rPr>
      </w:pPr>
    </w:p>
    <w:p w14:paraId="47CBB140" w14:textId="2984E965" w:rsidR="006927DF" w:rsidRPr="006927DF" w:rsidRDefault="006927DF" w:rsidP="006927DF">
      <w:pPr>
        <w:rPr>
          <w:szCs w:val="24"/>
        </w:rPr>
      </w:pPr>
      <w:r>
        <w:t xml:space="preserve">THL:n </w:t>
      </w:r>
      <w:del w:id="251" w:author="Tekijä">
        <w:r w:rsidRPr="006927DF" w:rsidDel="00C2517B">
          <w:rPr>
            <w:szCs w:val="24"/>
          </w:rPr>
          <w:delText>THP:n</w:delText>
        </w:r>
      </w:del>
      <w:ins w:id="252" w:author="Tekijä">
        <w:r w:rsidR="00C2517B">
          <w:rPr>
            <w:szCs w:val="24"/>
          </w:rPr>
          <w:t>Tiedonhallintapalvelun</w:t>
        </w:r>
      </w:ins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15F7514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4BF59E34" w14:textId="77777777" w:rsidR="006927DF" w:rsidRPr="006927DF" w:rsidRDefault="006927DF" w:rsidP="006927DF"/>
    <w:p w14:paraId="28C31E70" w14:textId="77777777" w:rsidR="00AF670D" w:rsidRDefault="00275646" w:rsidP="00AF670D">
      <w:r>
        <w:t xml:space="preserve">. </w:t>
      </w:r>
    </w:p>
    <w:p w14:paraId="60737797" w14:textId="77777777" w:rsidR="00B43FCD" w:rsidRDefault="00B43FCD" w:rsidP="00B43FCD">
      <w:pPr>
        <w:pStyle w:val="Otsikko2"/>
      </w:pPr>
      <w:bookmarkStart w:id="253" w:name="_Toc421785239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253"/>
    </w:p>
    <w:p w14:paraId="48BFD1F1" w14:textId="77777777" w:rsidR="0048051A" w:rsidRPr="00350A89" w:rsidRDefault="00C02F83" w:rsidP="00350A89">
      <w:pPr>
        <w:jc w:val="left"/>
        <w:rPr>
          <w:szCs w:val="24"/>
        </w:rPr>
      </w:pPr>
      <w:del w:id="254" w:author="Tekijä">
        <w:r w:rsidDel="00640964">
          <w:delText xml:space="preserve">Määrittelyssä on rajauduttu </w:delText>
        </w:r>
        <w:r w:rsidR="00630A94" w:rsidDel="00640964">
          <w:delText xml:space="preserve">kuvaamaan pelkästään ne tiedot, jotka THL on määritellyt </w:delText>
        </w:r>
        <w:r w:rsidR="006927DF" w:rsidDel="00640964">
          <w:delText>todistus- ja lomaketyyppisen määrittelyn y</w:delText>
        </w:r>
        <w:r w:rsidR="008619B8" w:rsidDel="00640964">
          <w:delText xml:space="preserve">hteydessä </w:delText>
        </w:r>
        <w:r w:rsidR="008619B8" w:rsidDel="00640964">
          <w:rPr>
            <w:szCs w:val="24"/>
          </w:rPr>
          <w:delText>[1].</w:delText>
        </w:r>
        <w:r w:rsidR="00350A89" w:rsidDel="00640964">
          <w:rPr>
            <w:szCs w:val="24"/>
          </w:rPr>
          <w:delText xml:space="preserve"> </w:delText>
        </w:r>
      </w:del>
      <w:r w:rsidR="00350A89">
        <w:rPr>
          <w:szCs w:val="24"/>
        </w:rPr>
        <w:t>D</w:t>
      </w:r>
      <w:r w:rsidR="00591D6B">
        <w:rPr>
          <w:szCs w:val="24"/>
        </w:rPr>
        <w:t>okumentista</w:t>
      </w:r>
      <w:r w:rsidR="00350A89">
        <w:rPr>
          <w:szCs w:val="24"/>
        </w:rPr>
        <w:t xml:space="preserve"> ”</w:t>
      </w:r>
      <w:ins w:id="255" w:author="Tekijä">
        <w:r w:rsidR="00640964" w:rsidRPr="00640964">
          <w:rPr>
            <w:szCs w:val="24"/>
          </w:rPr>
          <w:t xml:space="preserve"> </w:t>
        </w:r>
        <w:r w:rsidR="00640964">
          <w:rPr>
            <w:szCs w:val="24"/>
          </w:rPr>
          <w:t>THL/</w:t>
        </w:r>
        <w:r w:rsidR="00640964" w:rsidRPr="007074A1">
          <w:rPr>
            <w:szCs w:val="24"/>
          </w:rPr>
          <w:t>Tiedonhallintapalvelun periaatteet ja toiminnallinen määrittely</w:t>
        </w:r>
      </w:ins>
      <w:del w:id="256" w:author="Tekijä">
        <w:r w:rsidR="00350A89" w:rsidDel="00640964">
          <w:rPr>
            <w:szCs w:val="24"/>
          </w:rPr>
          <w:delText xml:space="preserve">THP:n </w:delText>
        </w:r>
        <w:r w:rsidR="00350A89" w:rsidRPr="006927DF" w:rsidDel="00640964">
          <w:rPr>
            <w:szCs w:val="24"/>
          </w:rPr>
          <w:delText>dokumentin täydennys</w:delText>
        </w:r>
        <w:r w:rsidR="00350A89" w:rsidDel="00640964">
          <w:rPr>
            <w:szCs w:val="24"/>
          </w:rPr>
          <w:delText xml:space="preserve">, 1.2.2012, </w:delText>
        </w:r>
        <w:r w:rsidR="00350A89" w:rsidRPr="006927DF" w:rsidDel="00640964">
          <w:rPr>
            <w:szCs w:val="24"/>
          </w:rPr>
          <w:delText>Terveys- ja hoitosuunnitelma</w:delText>
        </w:r>
      </w:del>
      <w:r w:rsidR="00350A89">
        <w:rPr>
          <w:szCs w:val="24"/>
        </w:rPr>
        <w:t>” [2]</w:t>
      </w:r>
      <w:r w:rsidR="00591D6B">
        <w:rPr>
          <w:szCs w:val="24"/>
        </w:rPr>
        <w:t xml:space="preserve"> löyt</w:t>
      </w:r>
      <w:ins w:id="257" w:author="Tekijä">
        <w:r w:rsidR="00CF2799">
          <w:rPr>
            <w:szCs w:val="24"/>
          </w:rPr>
          <w:t xml:space="preserve">yy </w:t>
        </w:r>
      </w:ins>
      <w:del w:id="258" w:author="Tekijä">
        <w:r w:rsidR="00591D6B" w:rsidDel="00CF2799">
          <w:rPr>
            <w:szCs w:val="24"/>
          </w:rPr>
          <w:delText>y</w:delText>
        </w:r>
        <w:r w:rsidR="00591D6B" w:rsidDel="00640964">
          <w:rPr>
            <w:szCs w:val="24"/>
          </w:rPr>
          <w:delText>vät myös tarkemmat semanttisen</w:delText>
        </w:r>
      </w:del>
      <w:ins w:id="259" w:author="Tekijä">
        <w:r w:rsidR="00640964">
          <w:rPr>
            <w:szCs w:val="24"/>
          </w:rPr>
          <w:t xml:space="preserve">toiminnallinen kuvaus hyödyntämiseen ja </w:t>
        </w:r>
      </w:ins>
      <w:del w:id="260" w:author="Tekijä">
        <w:r w:rsidR="00591D6B" w:rsidDel="00640964">
          <w:rPr>
            <w:szCs w:val="24"/>
          </w:rPr>
          <w:delText xml:space="preserve"> tason kirjausohjeet</w:delText>
        </w:r>
      </w:del>
      <w:ins w:id="261" w:author="Tekijä">
        <w:r w:rsidR="00640964">
          <w:rPr>
            <w:szCs w:val="24"/>
          </w:rPr>
          <w:t>kirjausohjeita</w:t>
        </w:r>
      </w:ins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262" w:name="_Toc421785240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262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ins w:id="263" w:author="Tekijä">
              <w:r w:rsidR="008E042A">
                <w:rPr>
                  <w:szCs w:val="24"/>
                </w:rPr>
                <w:t>2015</w:t>
              </w:r>
            </w:ins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61AE05D5" w:rsidR="008364EF" w:rsidRPr="00CF4E8E" w:rsidRDefault="000608D9" w:rsidP="00FD64F7">
            <w:pPr>
              <w:rPr>
                <w:szCs w:val="24"/>
                <w:rPrChange w:id="264" w:author="Tekijä">
                  <w:rPr>
                    <w:szCs w:val="24"/>
                    <w:lang w:val="en-US"/>
                  </w:rPr>
                </w:rPrChange>
              </w:rPr>
            </w:pPr>
            <w:del w:id="265" w:author="Tekijä">
              <w:r w:rsidRPr="00CF4E8E" w:rsidDel="00CF2799">
                <w:rPr>
                  <w:szCs w:val="24"/>
                  <w:rPrChange w:id="266" w:author="Tekijä">
                    <w:rPr>
                      <w:szCs w:val="24"/>
                      <w:lang w:val="en-US"/>
                    </w:rPr>
                  </w:rPrChange>
                </w:rPr>
                <w:delText xml:space="preserve">eArkisto </w:delText>
              </w:r>
            </w:del>
            <w:ins w:id="267" w:author="Tekijä">
              <w:r w:rsidR="00CF2799" w:rsidRPr="00CF4E8E">
                <w:rPr>
                  <w:szCs w:val="24"/>
                  <w:rPrChange w:id="268" w:author="Tekijä">
                    <w:rPr>
                      <w:szCs w:val="24"/>
                      <w:lang w:val="en-US"/>
                    </w:rPr>
                  </w:rPrChange>
                </w:rPr>
                <w:t xml:space="preserve">Potilastiedon arkisto </w:t>
              </w:r>
            </w:ins>
            <w:r w:rsidRPr="00CF4E8E">
              <w:rPr>
                <w:szCs w:val="24"/>
                <w:rPrChange w:id="269" w:author="Tekijä">
                  <w:rPr>
                    <w:szCs w:val="24"/>
                    <w:lang w:val="en-US"/>
                  </w:rPr>
                </w:rPrChange>
              </w:rPr>
              <w:t>– Potilastietojärjestelmien käyttötapaukset, versio 2.</w:t>
            </w:r>
            <w:ins w:id="270" w:author="Tekijä">
              <w:r w:rsidR="00FD64F7">
                <w:rPr>
                  <w:szCs w:val="24"/>
                </w:rPr>
                <w:t>9</w:t>
              </w:r>
            </w:ins>
            <w:r w:rsidRPr="00CF4E8E">
              <w:rPr>
                <w:szCs w:val="24"/>
                <w:rPrChange w:id="271" w:author="Tekijä">
                  <w:rPr>
                    <w:szCs w:val="24"/>
                    <w:lang w:val="en-US"/>
                  </w:rPr>
                </w:rPrChange>
              </w:rPr>
              <w:t xml:space="preserve">, </w:t>
            </w:r>
            <w:ins w:id="272" w:author="Tekijä">
              <w:r w:rsidR="00FD64F7">
                <w:rPr>
                  <w:szCs w:val="24"/>
                </w:rPr>
                <w:t>6.3.2015</w:t>
              </w:r>
            </w:ins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03FC5AED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ins w:id="273" w:author="Tekijä">
              <w:r w:rsidR="00CF2799">
                <w:rPr>
                  <w:szCs w:val="24"/>
                </w:rPr>
                <w:t>t</w:t>
              </w:r>
            </w:ins>
            <w:del w:id="274" w:author="Tekijä">
              <w:r w:rsidDel="00CF2799">
                <w:rPr>
                  <w:szCs w:val="24"/>
                </w:rPr>
                <w:delText>T</w:delText>
              </w:r>
            </w:del>
            <w:r>
              <w:rPr>
                <w:szCs w:val="24"/>
              </w:rPr>
              <w:t xml:space="preserve">a – </w:t>
            </w:r>
            <w:del w:id="275" w:author="Tekijä">
              <w:r w:rsidDel="008E042A">
                <w:rPr>
                  <w:szCs w:val="24"/>
                </w:rPr>
                <w:delText xml:space="preserve">eArkiston </w:delText>
              </w:r>
            </w:del>
            <w:ins w:id="276" w:author="Tekijä">
              <w:r w:rsidR="008E042A">
                <w:rPr>
                  <w:szCs w:val="24"/>
                </w:rPr>
                <w:t xml:space="preserve">Potilastiedon arkiston </w:t>
              </w:r>
            </w:ins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ins w:id="277" w:author="Tekijä">
              <w:r w:rsidR="008E042A">
                <w:rPr>
                  <w:szCs w:val="24"/>
                </w:rPr>
                <w:t>5.</w:t>
              </w:r>
              <w:r w:rsidR="00EF3051">
                <w:rPr>
                  <w:szCs w:val="24"/>
                </w:rPr>
                <w:t>18</w:t>
              </w:r>
            </w:ins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ins w:id="278" w:author="Tekijä">
              <w:r w:rsidR="008E042A">
                <w:rPr>
                  <w:szCs w:val="24"/>
                </w:rPr>
                <w:t>5</w:t>
              </w:r>
            </w:ins>
            <w:r w:rsidRPr="008619B8">
              <w:rPr>
                <w:szCs w:val="24"/>
              </w:rPr>
              <w:t>.</w:t>
            </w:r>
            <w:ins w:id="279" w:author="Tekijä">
              <w:r w:rsidR="008E042A">
                <w:rPr>
                  <w:szCs w:val="24"/>
                </w:rPr>
                <w:t>10</w:t>
              </w:r>
            </w:ins>
            <w:r>
              <w:rPr>
                <w:szCs w:val="24"/>
              </w:rPr>
              <w:t xml:space="preserve">, </w:t>
            </w:r>
            <w:ins w:id="280" w:author="Tekijä">
              <w:r w:rsidR="008E042A">
                <w:rPr>
                  <w:szCs w:val="24"/>
                </w:rPr>
                <w:t>2015</w:t>
              </w:r>
            </w:ins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2E7948FA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del w:id="281" w:author="Tekijä">
              <w:r w:rsidDel="00CF2799">
                <w:rPr>
                  <w:color w:val="000000"/>
                  <w:szCs w:val="24"/>
                </w:rPr>
                <w:delText>T</w:delText>
              </w:r>
            </w:del>
            <w:ins w:id="282" w:author="Tekijä">
              <w:r w:rsidR="00CF2799">
                <w:rPr>
                  <w:color w:val="000000"/>
                  <w:szCs w:val="24"/>
                </w:rPr>
                <w:t>t</w:t>
              </w:r>
            </w:ins>
            <w:r>
              <w:rPr>
                <w:color w:val="000000"/>
                <w:szCs w:val="24"/>
              </w:rPr>
              <w:t xml:space="preserve">a -  </w:t>
            </w:r>
            <w:del w:id="283" w:author="Tekijä">
              <w:r w:rsidDel="00CF2799">
                <w:rPr>
                  <w:color w:val="000000"/>
                  <w:szCs w:val="24"/>
                </w:rPr>
                <w:delText xml:space="preserve">eArkiston </w:delText>
              </w:r>
            </w:del>
            <w:ins w:id="284" w:author="Tekijä">
              <w:r w:rsidR="00CF2799">
                <w:rPr>
                  <w:color w:val="000000"/>
                  <w:szCs w:val="24"/>
                </w:rPr>
                <w:t xml:space="preserve">Potilastiedon arkiston </w:t>
              </w:r>
            </w:ins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ins w:id="285" w:author="Tekijä">
              <w:r w:rsidR="006A6799">
                <w:rPr>
                  <w:szCs w:val="24"/>
                </w:rPr>
                <w:t>5</w:t>
              </w:r>
            </w:ins>
            <w:r w:rsidR="005D2489" w:rsidRPr="004A6F7E">
              <w:rPr>
                <w:szCs w:val="24"/>
              </w:rPr>
              <w:t>.</w:t>
            </w:r>
            <w:ins w:id="286" w:author="Tekijä">
              <w:r w:rsidR="006A6404">
                <w:rPr>
                  <w:szCs w:val="24"/>
                </w:rPr>
                <w:t>6</w:t>
              </w:r>
            </w:ins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ins w:id="287" w:author="Tekijä">
              <w:r w:rsidR="008E042A">
                <w:rPr>
                  <w:color w:val="000000"/>
                  <w:szCs w:val="24"/>
                </w:rPr>
                <w:t>6</w:t>
              </w:r>
              <w:r w:rsidR="006A6404">
                <w:rPr>
                  <w:color w:val="000000"/>
                  <w:szCs w:val="24"/>
                </w:rPr>
                <w:t>4</w:t>
              </w:r>
            </w:ins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ins w:id="288" w:author="Tekijä">
              <w:r w:rsidR="009D6AC6">
                <w:rPr>
                  <w:color w:val="000000"/>
                  <w:szCs w:val="24"/>
                </w:rPr>
                <w:t>5</w:t>
              </w:r>
            </w:ins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ins w:id="289" w:author="Tekijä">
              <w:r>
                <w:rPr>
                  <w:szCs w:val="24"/>
                </w:rPr>
                <w:t>[6]</w:t>
              </w:r>
            </w:ins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ins w:id="290" w:author="Tekijä">
              <w:r>
                <w:rPr>
                  <w:szCs w:val="24"/>
                </w:rPr>
                <w:t>THL</w:t>
              </w:r>
            </w:ins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ins w:id="291" w:author="Tekijä">
              <w:r w:rsidRPr="008E042A">
                <w:rPr>
                  <w:color w:val="000000"/>
                  <w:szCs w:val="24"/>
                </w:rPr>
                <w:t>THL/Tietosisältö - Terveys- ja hoitosuunnitelma</w:t>
              </w:r>
              <w:r>
                <w:rPr>
                  <w:color w:val="000000"/>
                  <w:szCs w:val="24"/>
                </w:rPr>
                <w:t xml:space="preserve"> 2015</w:t>
              </w:r>
            </w:ins>
          </w:p>
        </w:tc>
      </w:tr>
      <w:bookmarkEnd w:id="233"/>
      <w:bookmarkEnd w:id="234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292" w:name="_Toc421785241"/>
      <w:r>
        <w:t>Terveys- ja hoitosuunnitelman yleiset rakenteet</w:t>
      </w:r>
      <w:bookmarkEnd w:id="292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293" w:name="_Toc421785242"/>
      <w:r w:rsidRPr="00F955CF">
        <w:rPr>
          <w:lang w:val="fi-FI"/>
          <w:rPrChange w:id="294" w:author="Tekijä">
            <w:rPr/>
          </w:rPrChange>
        </w:rPr>
        <w:t>Perus</w:t>
      </w:r>
      <w:r w:rsidR="005F4947" w:rsidRPr="00F955CF">
        <w:rPr>
          <w:lang w:val="fi-FI"/>
          <w:rPrChange w:id="295" w:author="Tekijä">
            <w:rPr/>
          </w:rPrChange>
        </w:rPr>
        <w:t>rake</w:t>
      </w:r>
      <w:r w:rsidR="005F4947">
        <w:t>nne</w:t>
      </w:r>
      <w:bookmarkEnd w:id="293"/>
    </w:p>
    <w:p w14:paraId="153EDC1D" w14:textId="6B940A1D" w:rsidR="005F4947" w:rsidRPr="00411D51" w:rsidDel="005345AE" w:rsidRDefault="005F4947" w:rsidP="004B2FA6">
      <w:pPr>
        <w:rPr>
          <w:del w:id="296" w:author="Tekijä"/>
        </w:rPr>
      </w:pPr>
    </w:p>
    <w:p w14:paraId="278EFA56" w14:textId="77777777" w:rsidR="00E424D0" w:rsidRDefault="008619B8" w:rsidP="004B2FA6">
      <w:r>
        <w:t xml:space="preserve">Terveys- ja hoitosuunnitelma on </w:t>
      </w:r>
      <w:del w:id="297" w:author="Tekijä">
        <w:r w:rsidDel="00640964">
          <w:delText>eArkiston t</w:delText>
        </w:r>
      </w:del>
      <w:ins w:id="298" w:author="Tekijä">
        <w:r w:rsidR="00640964">
          <w:t>T</w:t>
        </w:r>
      </w:ins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EF3051" w:rsidRPr="00085306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EF3051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ins w:id="299" w:author="Tekijä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Toistuu koko component-section per Otsikkorakenne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EF3051" w:rsidRPr="00CF4E8E" w:rsidRDefault="00EF30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rPrChange w:id="300" w:author="Tekijä">
                                    <w:rPr>
                                      <w:rFonts w:ascii="Arial" w:hAnsi="Arial" w:cs="Arial"/>
                                      <w:color w:val="000000"/>
                                    </w:rPr>
                                  </w:rPrChange>
                                </w:rPr>
                              </w:pPr>
                              <w:r w:rsidRPr="00CF4E8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rPrChange w:id="301" w:author="Tekijä"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</w:rPr>
                                  </w:rPrChange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zqMIA&#10;AADaAAAADwAAAGRycy9kb3ducmV2LnhtbESP0WrCQBRE3wX/YblC33SjkUZSVxFLJdCnJvmAa/Y2&#10;CWbvhuxq0r93C4U+DjNzhtkfJ9OJBw2utaxgvYpAEFdWt1wrKIuP5Q6E88gaO8uk4IccHA/z2R5T&#10;bUf+okfuaxEg7FJU0Hjfp1K6qiGDbmV74uB928GgD3KopR5wDHDTyU0UvUqDLYeFBns6N1Td8rtR&#10;sL1m8Xuy++yKMR+t09tLYkuj1MtiOr2B8DT5//BfO9MKYvi9Em6AP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a3Oo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B1q8IA&#10;AADaAAAADwAAAGRycy9kb3ducmV2LnhtbESP0WrCQBRE34X+w3ILvummNTQSXaVUlECfmuQDrtlr&#10;EszeDdnVxL93C4U+DjNzhtnuJ9OJOw2utazgbRmBIK6sbrlWUBbHxRqE88gaO8uk4EEO9ruX2RZT&#10;bUf+oXvuaxEg7FJU0Hjfp1K6qiGDbml74uBd7GDQBznUUg84Brjp5HsUfUiDLYeFBnv6aqi65jej&#10;ID5nq0Oy/u6KMR+t0/EpsaVRav46fW5AeJr8f/ivnWkFCfxeC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HWr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/h2bsA&#10;AADaAAAADwAAAGRycy9kb3ducmV2LnhtbERPSwrCMBDdC94hjOBOUz+oVKOIogiurB5gbMa22ExK&#10;E229vVkILh/vv9q0phRvql1hWcFoGIEgTq0uOFNwux4GCxDOI2ssLZOCDznYrLudFcbaNnyhd+Iz&#10;EULYxagg976KpXRpTgbd0FbEgXvY2qAPsM6krrEJ4aaU4yiaSYMFh4YcK9rllD6Tl1EwvZ8m+/ni&#10;XF6bpLFOT49zezNK9XvtdgnCU+v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rP4dm7AAAA2gAAAA8AAAAAAAAAAAAAAAAAmAIAAGRycy9kb3ducmV2Lnht&#10;bFBLBQYAAAAABAAEAPUAAACA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EQsIA&#10;AADaAAAADwAAAGRycy9kb3ducmV2LnhtbESP0WrCQBRE3wv9h+UWfKub1qA2uglFUQSfjH7Abfaa&#10;hGbvhuyaxL93hUIfh5k5w6yz0TSip87VlhV8TCMQxIXVNZcKLufd+xKE88gaG8uk4E4OsvT1ZY2J&#10;tgOfqM99KQKEXYIKKu/bREpXVGTQTW1LHLyr7Qz6ILtS6g6HADeN/IyiuTRYc1iosKVNRcVvfjMK&#10;4p/DbLtYHpvzkA/W6Xi/sBej1ORt/F6B8DT6//Bf+6AVfMHzSrgB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0RCwgAAANoAAAAPAAAAAAAAAAAAAAAAAJgCAABkcnMvZG93&#10;bnJldi54bWxQSwUGAAAAAAQABAD1AAAAhwM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7w8MA&#10;AADbAAAADwAAAGRycy9kb3ducmV2LnhtbESPwWrDQAxE74H8w6JAb8k6rUmMm00oLS2Bnur4AxSv&#10;apt4tca7td2/rw6F3CRmNPN0OM2uUyMNofVsYLtJQBFX3rZcGygv7+sMVIjIFjvPZOCXApyOy8UB&#10;c+sn/qKxiLWSEA45Gmhi7HOtQ9WQw7DxPbFo335wGGUdam0HnCTcdfoxSXbaYcvS0GBPrw1Vt+LH&#10;GUiv56e3ffbZXaZi8sGmH3tfOmMeVvPLM6hIc7yb/6/PVvCFXn6RAf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p7w8MAAADbAAAADwAAAAAAAAAAAAAAAACYAgAAZHJzL2Rv&#10;d25yZXYueG1sUEsFBgAAAAAEAAQA9QAAAIg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eWMAA&#10;AADbAAAADwAAAGRycy9kb3ducmV2LnhtbERPzWrCQBC+C32HZQRvukmVRlLXUCqK0FOTPMCYnSbB&#10;7GzIria+vVso9DYf3+/sssl04k6Day0riFcRCOLK6pZrBWVxXG5BOI+ssbNMCh7kINu/zHaYajvy&#10;N91zX4sQwi5FBY33fSqlqxoy6Fa2Jw7cjx0M+gCHWuoBxxBuOvkaRW/SYMuhocGePhuqrvnNKNhc&#10;zutDsv3qijEfrdObU2JLo9RiPn28g/A0+X/xn/usw/wYfn8JB8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eW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AL8AA&#10;AADbAAAADwAAAGRycy9kb3ducmV2LnhtbERPzWrCQBC+C77DMkJvutGKkdRVxNIS6MkkDzBmp0kw&#10;Oxuy2yR9+64g9DYf3+8cTpNpxUC9aywrWK8iEMSl1Q1XCor8Y7kH4TyyxtYyKfglB6fjfHbARNuR&#10;rzRkvhIhhF2CCmrvu0RKV9Zk0K1sRxy4b9sb9AH2ldQ9jiHctHITRTtpsOHQUGNHl5rKe/ZjFGxv&#10;6et7vP9q8zEbrdPbz9gWRqmXxXR+A+Fp8v/ipzvVYf4GHr+EA+T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RAL8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jltMAA&#10;AADbAAAADwAAAGRycy9kb3ducmV2LnhtbERPzWrCQBC+C77DMkJvutFII6mriKUS6KlJHmDMTpNg&#10;djZkV5O+vVso9DYf3+/sj5PpxIMG11pWsF5FIIgrq1uuFZTFx3IHwnlkjZ1lUvBDDo6H+WyPqbYj&#10;f9Ej97UIIexSVNB436dSuqohg25le+LAfdvBoA9wqKUecAzhppObKHqVBlsODQ32dG6ouuV3o2B7&#10;zeL3ZPfZFWM+Wqe3l8SWRqmXxXR6A+Fp8v/iP3emw/wYfn8JB8jD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jlt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9wL4A&#10;AADbAAAADwAAAGRycy9kb3ducmV2LnhtbERPzYrCMBC+L/gOYQRva+paVKpRZEURPFl9gLEZ22Iz&#10;KU209e2NIHibj+93FqvOVOJBjSstKxgNIxDEmdUl5wrOp+3vDITzyBory6TgSQ5Wy97PAhNtWz7S&#10;I/W5CCHsElRQeF8nUrqsIINuaGviwF1tY9AH2ORSN9iGcFPJvyiaSIMlh4YCa/ovKLuld6MgvuzH&#10;m+nsUJ3atLVOx7upPRulBv1uPQfhqfNf8ce912F+DO9fwgF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RfcC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YW8EA&#10;AADbAAAADwAAAGRycy9kb3ducmV2LnhtbERPzWqDQBC+B/oOyxRyS9Y2tgaTVUpDSqCnGB9g6k5U&#10;6s6Ku1X79t1CILf5+H5nn8+mEyMNrrWs4GkdgSCurG65VlBejqstCOeRNXaWScEvOcizh8UeU20n&#10;PtNY+FqEEHYpKmi871MpXdWQQbe2PXHgrnYw6AMcaqkHnEK46eRzFL1Kgy2HhgZ7em+o+i5+jIL4&#10;67Q5JNvP7jIVk3U6/khsaZRaPs5vOxCeZn8X39wnHea/wP8v4QC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d2FvBAAAA2wAAAA8AAAAAAAAAAAAAAAAAmAIAAGRycy9kb3du&#10;cmV2LnhtbFBLBQYAAAAABAAEAPUAAACG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GLMAA&#10;AADbAAAADwAAAGRycy9kb3ducmV2LnhtbERPzYrCMBC+L/gOYYS9ramuqNSmIoqL4GlbH2BsxrbY&#10;TEoTbfftjSDsbT6+30k2g2nEgzpXW1YwnUQgiAuray4VnPPD1wqE88gaG8uk4I8cbNLRR4Kxtj3/&#10;0iPzpQgh7GJUUHnfxlK6oiKDbmJb4sBdbWfQB9iVUnfYh3DTyFkULaTBmkNDhS3tKipu2d0omF+O&#10;3/vl6tTkfdZbp+c/S3s2Sn2Oh+0ahKfB/4vf7qMO8xfw+iUcIN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9GLMAAAADbAAAADwAAAAAAAAAAAAAAAACYAgAAZHJzL2Rvd25y&#10;ZXYueG1sUEsFBgAAAAAEAAQA9QAAAIUD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EF3051" w:rsidRPr="00085306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jt74A&#10;AADbAAAADwAAAGRycy9kb3ducmV2LnhtbERPzYrCMBC+C75DGMGbpq6ylWoUWVEET1t9gLEZ22Iz&#10;KU209e2NIHibj+93luvOVOJBjSstK5iMIxDEmdUl5wrOp91oDsJ5ZI2VZVLwJAfrVb+3xETblv/p&#10;kfpchBB2CSoovK8TKV1WkEE3tjVx4K62MegDbHKpG2xDuKnkTxT9SoMlh4YCa/orKLuld6NgdjlM&#10;t/H8WJ3atLVOz/axPRulhoNuswDhqfNf8cd90GF+DO9fw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lD47e+AAAA2wAAAA8AAAAAAAAAAAAAAAAAmAIAAGRycy9kb3ducmV2&#10;LnhtbFBLBQYAAAAABAAEAPUAAACDAw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j7cYA&#10;AADbAAAADwAAAGRycy9kb3ducmV2LnhtbESPT2vCQBDF70K/wzKF3nRTKUWiq7RSUXqQ+g89TrPT&#10;JJidDdmtpvn0zqHgbYb35r3fTGatq9SFmlB6NvA8SEARZ96WnBvY7xb9EagQkS1WnsnAHwWYTR96&#10;E0ytv/KGLtuYKwnhkKKBIsY61TpkBTkMA18Ti/bjG4dR1ibXtsGrhLtKD5PkVTssWRoKrGleUHbe&#10;/joDq6+Pd/pcdl33sj4eRt+n/TLOz8Y8PbZvY1CR2ng3/1+vrOALrPwiA+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Mj7cYAAADbAAAADwAAAAAAAAAAAAAAAACYAgAAZHJz&#10;L2Rvd25yZXYueG1sUEsFBgAAAAAEAAQA9QAAAIsDAAAAAA==&#10;" filled="f" fillcolor="#bbe0e3" stroked="f">
                  <v:textbox>
                    <w:txbxContent>
                      <w:p w14:paraId="05F4525A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lVsIA&#10;AADbAAAADwAAAGRycy9kb3ducmV2LnhtbERPy4rCMBTdD/gP4QruxlSRQapRVBTFhcz4QJfX5toW&#10;m5vSRO30681iYJaH8x5Pa1OIJ1Uut6yg141AECdW55wqOB5Wn0MQziNrLCyTgl9yMJ20PsYYa/vi&#10;H3rufSpCCLsYFWTel7GULsnIoOvakjhwN1sZ9AFWqdQVvkK4KWQ/ir6kwZxDQ4YlLTJK7vuHUbD5&#10;Xs5pu26aZrA7n4bXy3HtF3elOu16NgLhqfb/4j/3Rivoh/XhS/gBcv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eVWwgAAANsAAAAPAAAAAAAAAAAAAAAAAJgCAABkcnMvZG93&#10;bnJldi54bWxQSwUGAAAAAAQABAD1AAAAhwMAAAAA&#10;" filled="f" fillcolor="#bbe0e3" stroked="f">
                  <v:textbox>
                    <w:txbxContent>
                      <w:p w14:paraId="7711A1A3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AzcYA&#10;AADbAAAADwAAAGRycy9kb3ducmV2LnhtbESPQWvCQBSE70L/w/IKvZmNUkRSV2lFUXooai16fM2+&#10;JsHs25DdJjG/3i0IPQ4z8w0zW3SmFA3VrrCsYBTFIIhTqwvOFBw/18MpCOeRNZaWScGVHCzmD4MZ&#10;Jtq2vKfm4DMRIOwSVJB7XyVSujQngy6yFXHwfmxt0AdZZ1LX2Aa4KeU4jifSYMFhIceKljmll8Ov&#10;UbDdrd7ofdP3/fPH6Wv6fT5u/PKi1NNj9/oCwlPn/8P39lYrGI/g70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VAzcYAAADbAAAADwAAAAAAAAAAAAAAAACYAgAAZHJz&#10;L2Rvd25yZXYueG1sUEsFBgAAAAAEAAQA9QAAAIsDAAAAAA==&#10;" filled="f" fillcolor="#bbe0e3" stroked="f">
                  <v:textbox>
                    <w:txbxContent>
                      <w:p w14:paraId="3A9819BE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EF3051" w:rsidRDefault="00EF30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ins w:id="302" w:author="Tekijä"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Toistuu koko component-section per Otsikkorakenne</w:t>
                          </w:r>
                        </w:ins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7IcYA&#10;AADbAAAADwAAAGRycy9kb3ducmV2LnhtbESPQWvCQBSE74X+h+UJvdWNVorEbMRKi+KhVGvR4zP7&#10;TILZtyG7appf7xYKHoeZ+YZJpq2pxIUaV1pWMOhHIIgzq0vOFWy/P57HIJxH1lhZJgW/5GCaPj4k&#10;GGt75TVdNj4XAcIuRgWF93UspcsKMuj6tiYO3tE2Bn2QTS51g9cAN5UcRtGrNFhyWCiwpnlB2Wlz&#10;NgqWX+9vtFp0XTf63P2MD/vtws9PSj312tkEhKfW38P/7aVWMHyBvy/hB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t7IcYAAADbAAAADwAAAAAAAAAAAAAAAACYAgAAZHJz&#10;L2Rvd25yZXYueG1sUEsFBgAAAAAEAAQA9QAAAIsDAAAAAA==&#10;" filled="f" fillcolor="#bbe0e3" stroked="f">
                  <v:textbox>
                    <w:txbxContent>
                      <w:p w14:paraId="7FF025F9" w14:textId="5EBEDB44" w:rsidR="00EF3051" w:rsidRPr="00CF4E8E" w:rsidRDefault="00EF3051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  <w:rPrChange w:id="303" w:author="Tekijä">
                              <w:rPr>
                                <w:rFonts w:ascii="Arial" w:hAnsi="Arial" w:cs="Arial"/>
                                <w:color w:val="000000"/>
                              </w:rPr>
                            </w:rPrChange>
                          </w:rPr>
                        </w:pPr>
                        <w:r w:rsidRPr="00CF4E8E">
                          <w:rPr>
                            <w:rFonts w:ascii="Arial" w:hAnsi="Arial" w:cs="Arial"/>
                            <w:color w:val="000000"/>
                            <w:sz w:val="18"/>
                            <w:rPrChange w:id="304" w:author="Tekijä">
                              <w:rPr>
                                <w:rFonts w:ascii="Arial" w:hAnsi="Arial" w:cs="Arial"/>
                                <w:color w:val="000000"/>
                                <w:sz w:val="20"/>
                              </w:rPr>
                            </w:rPrChange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77777777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Pr="00F31791">
        <w:rPr>
          <w:b/>
        </w:rPr>
        <w:t>lomakemäärittelyyn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12"/>
        <w:gridCol w:w="4817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4B28BFE5" w:rsidR="003F5553" w:rsidRDefault="00F31791" w:rsidP="009D6AC6">
            <w:pPr>
              <w:tabs>
                <w:tab w:val="left" w:pos="2835"/>
              </w:tabs>
            </w:pPr>
            <w:del w:id="305" w:author="Tekijä">
              <w:r w:rsidDel="009D6AC6">
                <w:delText>THL</w:delText>
              </w:r>
            </w:del>
            <w:ins w:id="306" w:author="Tekijä">
              <w:r w:rsidR="009D6AC6">
                <w:t xml:space="preserve">Terveys- ja hoitosuunnitelman </w:t>
              </w:r>
            </w:ins>
            <w:del w:id="307" w:author="Tekijä">
              <w:r w:rsidDel="009D6AC6">
                <w:delText>-lomakemäärittelyn</w:delText>
              </w:r>
              <w:r w:rsidR="003F5553" w:rsidDel="009D6AC6">
                <w:delText xml:space="preserve"> </w:delText>
              </w:r>
            </w:del>
            <w:ins w:id="308" w:author="Tekijä">
              <w:r w:rsidR="009D6AC6">
                <w:t xml:space="preserve">tietosisällön </w:t>
              </w:r>
            </w:ins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77777777" w:rsidR="00F31791" w:rsidRDefault="00681F73">
            <w:pPr>
              <w:tabs>
                <w:tab w:val="left" w:pos="2835"/>
              </w:tabs>
            </w:pPr>
            <w:ins w:id="309" w:author="Tekijä">
              <w:r>
                <w:t xml:space="preserve">otsikon ”muu merkintä” alle (osin samoja kuin </w:t>
              </w:r>
            </w:ins>
            <w:r w:rsidR="00773534">
              <w:t>m</w:t>
            </w:r>
            <w:r w:rsidR="00F31791">
              <w:t xml:space="preserve">erkinnän </w:t>
            </w:r>
            <w:del w:id="310" w:author="Tekijä">
              <w:r w:rsidR="00F31791" w:rsidDel="00681F73">
                <w:delText>perustietoihin</w:delText>
              </w:r>
            </w:del>
            <w:ins w:id="311" w:author="Tekijä">
              <w:r>
                <w:t>perustiedoissa)</w:t>
              </w:r>
            </w:ins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77777777" w:rsidR="00773534" w:rsidRDefault="00773534" w:rsidP="00DB1D86">
            <w:pPr>
              <w:tabs>
                <w:tab w:val="left" w:pos="2835"/>
              </w:tabs>
            </w:pPr>
            <w:del w:id="312" w:author="Tekijä">
              <w:r w:rsidDel="00681F73">
                <w:delText>lääkitys</w:delText>
              </w:r>
            </w:del>
            <w:ins w:id="313" w:author="Tekijä">
              <w:r w:rsidR="00681F73">
                <w:t>lääkehoito</w:t>
              </w:r>
            </w:ins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  <w:tr w:rsidR="00F31791" w:rsidDel="00681F73" w14:paraId="0284F2D4" w14:textId="77777777" w:rsidTr="00DB1D86">
        <w:trPr>
          <w:del w:id="314" w:author="Tekijä"/>
        </w:trPr>
        <w:tc>
          <w:tcPr>
            <w:tcW w:w="4927" w:type="dxa"/>
            <w:shd w:val="clear" w:color="auto" w:fill="auto"/>
          </w:tcPr>
          <w:p w14:paraId="57B52784" w14:textId="77777777" w:rsidR="00F31791" w:rsidDel="00681F73" w:rsidRDefault="00F31791" w:rsidP="00DB1D86">
            <w:pPr>
              <w:tabs>
                <w:tab w:val="left" w:pos="2835"/>
              </w:tabs>
              <w:rPr>
                <w:del w:id="315" w:author="Tekijä"/>
              </w:rPr>
            </w:pPr>
          </w:p>
        </w:tc>
        <w:tc>
          <w:tcPr>
            <w:tcW w:w="4928" w:type="dxa"/>
            <w:shd w:val="clear" w:color="auto" w:fill="auto"/>
          </w:tcPr>
          <w:p w14:paraId="5BB9D09D" w14:textId="77777777" w:rsidR="00F31791" w:rsidDel="00681F73" w:rsidRDefault="00F31791" w:rsidP="00DB1D86">
            <w:pPr>
              <w:tabs>
                <w:tab w:val="left" w:pos="2835"/>
              </w:tabs>
              <w:rPr>
                <w:del w:id="316" w:author="Tekijä"/>
              </w:rPr>
            </w:pP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4EF086E6" w:rsidR="0062105C" w:rsidRDefault="0062105C" w:rsidP="009838B6">
      <w:pPr>
        <w:tabs>
          <w:tab w:val="left" w:pos="2835"/>
        </w:tabs>
      </w:pPr>
      <w:r>
        <w:t xml:space="preserve">Kenttäkoodistona </w:t>
      </w:r>
      <w:del w:id="317" w:author="Tekijä">
        <w:r w:rsidDel="006A6799">
          <w:delText xml:space="preserve">käytetään </w:delText>
        </w:r>
      </w:del>
      <w:ins w:id="318" w:author="Tekijä">
        <w:r w:rsidR="006A6799">
          <w:t xml:space="preserve">käytettiin </w:t>
        </w:r>
        <w:r w:rsidR="00681F73">
          <w:t xml:space="preserve">alun perin </w:t>
        </w:r>
      </w:ins>
      <w:r>
        <w:t>THL-</w:t>
      </w:r>
      <w:del w:id="319" w:author="Tekijä">
        <w:r w:rsidDel="00681F73">
          <w:delText xml:space="preserve">lomakerakenteen </w:delText>
        </w:r>
      </w:del>
      <w:ins w:id="320" w:author="Tekijä">
        <w:r w:rsidR="00681F73">
          <w:t xml:space="preserve">lomakerakenteessa allokoituja </w:t>
        </w:r>
      </w:ins>
      <w:r>
        <w:t>kenttäkoodeja.</w:t>
      </w:r>
      <w:ins w:id="321" w:author="Tekijä">
        <w:r w:rsidR="00681F73">
          <w:t xml:space="preserve"> 1.20 versioon kenttäkoodisto siirrettiin Terveys- ja hoitosuunnitelma (YHOS) näkymätunnuksen alle (</w:t>
        </w:r>
        <w:r w:rsidR="00681F73" w:rsidRPr="00681F73">
          <w:t>codeSystem="1.2.246.6.12.2002.345"</w:t>
        </w:r>
        <w:r w:rsidR="00681F73">
          <w:t>) ja varsinaiset kenttäkoodit pidettiin ennallaan.</w:t>
        </w:r>
      </w:ins>
    </w:p>
    <w:p w14:paraId="678F6D76" w14:textId="77777777" w:rsidR="0062105C" w:rsidRPr="003F5553" w:rsidRDefault="00681F73" w:rsidP="00891769">
      <w:pPr>
        <w:tabs>
          <w:tab w:val="left" w:pos="3504"/>
        </w:tabs>
      </w:pPr>
      <w:ins w:id="322" w:author="Tekijä">
        <w:r>
          <w:tab/>
        </w:r>
      </w:ins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323" w:name="_Toc421785243"/>
      <w:r w:rsidRPr="009838B6">
        <w:rPr>
          <w:lang w:val="fi-FI"/>
        </w:rPr>
        <w:t>Header</w:t>
      </w:r>
      <w:bookmarkEnd w:id="323"/>
    </w:p>
    <w:p w14:paraId="07844064" w14:textId="77777777" w:rsidR="00924E07" w:rsidRDefault="004D6D4C" w:rsidP="004B2FA6">
      <w:r>
        <w:t xml:space="preserve">Header-osuus toteutetaan </w:t>
      </w:r>
      <w:del w:id="324" w:author="Tekijä">
        <w:r w:rsidDel="00681F73">
          <w:delText xml:space="preserve">eArkiston </w:delText>
        </w:r>
      </w:del>
      <w:ins w:id="325" w:author="Tekijä">
        <w:r w:rsidR="00681F73">
          <w:t xml:space="preserve">Potilastiedon arkiston </w:t>
        </w:r>
      </w:ins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326" w:name="_Toc421785244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326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77777777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del w:id="327" w:author="Tekijä">
        <w:r w:rsidR="00E446D1" w:rsidRPr="00E446D1" w:rsidDel="00CF2799">
          <w:rPr>
            <w:szCs w:val="24"/>
          </w:rPr>
          <w:delText xml:space="preserve">eArkisto </w:delText>
        </w:r>
      </w:del>
      <w:ins w:id="328" w:author="Tekijä">
        <w:r w:rsidR="00CF2799">
          <w:rPr>
            <w:szCs w:val="24"/>
          </w:rPr>
          <w:t>Potilastiedon arkisto</w:t>
        </w:r>
        <w:r w:rsidR="00CF2799" w:rsidRPr="00E446D1">
          <w:rPr>
            <w:szCs w:val="24"/>
          </w:rPr>
          <w:t xml:space="preserve"> </w:t>
        </w:r>
      </w:ins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A8C6C59" w14:textId="77777777" w:rsidR="00924E07" w:rsidRDefault="00924E07" w:rsidP="004B2FA6"/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A1A1270" w14:textId="77777777" w:rsidR="00A50668" w:rsidRPr="00CF4E8E" w:rsidDel="00923DC7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32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330" w:author="Tekijä"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Merkinnän OID</w:delText>
              </w:r>
              <w:r w:rsidR="00910BB8"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ja määrittelyn versio</w:delText>
              </w:r>
              <w:r w:rsidRPr="00CF4E8E" w:rsidDel="00923DC7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05423F4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  <w:rPrChange w:id="331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  <w:rPrChange w:id="332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  <w:rPrChange w:id="333" w:author="Tekijä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</w:rPrChange>
              </w:rPr>
              <w:t>section</w:t>
            </w:r>
            <w:del w:id="334" w:author="Tekijä">
              <w:r w:rsidRPr="00CF4E8E" w:rsidDel="00923DC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  <w:rPrChange w:id="335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18"/>
                      <w:lang w:val="en-US" w:eastAsia="fi-FI"/>
                    </w:rPr>
                  </w:rPrChange>
                </w:rPr>
                <w:delText xml:space="preserve"> </w:delText>
              </w:r>
              <w:r w:rsidRPr="00CF4E8E" w:rsidDel="00923DC7">
                <w:rPr>
                  <w:rFonts w:ascii="Courier New" w:hAnsi="Courier New" w:cs="Courier New"/>
                  <w:color w:val="FF0000"/>
                  <w:sz w:val="18"/>
                  <w:lang w:eastAsia="fi-FI"/>
                  <w:rPrChange w:id="336" w:author="Tekijä">
                    <w:rPr>
                      <w:rFonts w:ascii="Courier New" w:hAnsi="Courier New" w:cs="Courier New"/>
                      <w:color w:val="FF0000"/>
                      <w:sz w:val="18"/>
                      <w:lang w:val="en-US" w:eastAsia="fi-FI"/>
                    </w:rPr>
                  </w:rPrChange>
                </w:rPr>
                <w:delText>ID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37" w:author="Tekijä">
                    <w:rPr>
                      <w:rFonts w:ascii="Courier New" w:hAnsi="Courier New" w:cs="Courier New"/>
                      <w:color w:val="0000FF"/>
                      <w:sz w:val="18"/>
                      <w:lang w:val="en-US" w:eastAsia="fi-FI"/>
                    </w:rPr>
                  </w:rPrChange>
                </w:rPr>
                <w:delText>="</w:delText>
              </w:r>
              <w:r w:rsidR="00910BB8" w:rsidRPr="00CF4E8E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38" w:author="Tekijä">
                    <w:rPr>
                      <w:rFonts w:ascii="Courier New" w:hAnsi="Courier New" w:cs="Courier New"/>
                      <w:color w:val="000000"/>
                      <w:sz w:val="18"/>
                      <w:lang w:val="en-US" w:eastAsia="fi-FI"/>
                    </w:rPr>
                  </w:rPrChange>
                </w:rPr>
                <w:delText>OID1.2.246.10.1234567.11.2012.160.2</w:delText>
              </w:r>
              <w:r w:rsidRPr="00CF4E8E" w:rsidDel="00923DC7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39" w:author="Tekijä">
                    <w:rPr>
                      <w:rFonts w:ascii="Courier New" w:hAnsi="Courier New" w:cs="Courier New"/>
                      <w:color w:val="0000FF"/>
                      <w:sz w:val="18"/>
                      <w:lang w:val="en-US" w:eastAsia="fi-FI"/>
                    </w:rPr>
                  </w:rPrChange>
                </w:rPr>
                <w:delText>"</w:delText>
              </w:r>
            </w:del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  <w:rPrChange w:id="340" w:author="Tekijä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</w:rPrChange>
              </w:rPr>
              <w:t>&gt;</w:t>
            </w:r>
          </w:p>
          <w:p w14:paraId="5981A862" w14:textId="77777777" w:rsidR="00923DC7" w:rsidRPr="00CF4E8E" w:rsidRDefault="00923DC7" w:rsidP="00A50668">
            <w:pPr>
              <w:autoSpaceDE w:val="0"/>
              <w:autoSpaceDN w:val="0"/>
              <w:adjustRightInd w:val="0"/>
              <w:jc w:val="left"/>
              <w:rPr>
                <w:ins w:id="341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2" w:author="Tekijä">
                  <w:rPr>
                    <w:ins w:id="343" w:author="Tekijä"/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</w:pPr>
            <w:ins w:id="344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Merkinnän OID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E259689" w14:textId="77777777" w:rsidR="00A50668" w:rsidRPr="00CF4E8E" w:rsidDel="00681F73" w:rsidRDefault="00A50668">
            <w:pPr>
              <w:autoSpaceDE w:val="0"/>
              <w:autoSpaceDN w:val="0"/>
              <w:adjustRightInd w:val="0"/>
              <w:jc w:val="left"/>
              <w:rPr>
                <w:del w:id="34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6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7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8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49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  <w:rPrChange w:id="350" w:author="Tekijä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</w:rPrChange>
              </w:rPr>
              <w:tab/>
            </w:r>
            <w:del w:id="351" w:author="Tekijä"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CF4E8E" w:rsidDel="00681F73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templateId</w:delText>
              </w:r>
              <w:r w:rsidRPr="00CF4E8E" w:rsidDel="00681F7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CF4E8E" w:rsidDel="00681F7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1.2.246.777.11.</w:delText>
              </w:r>
              <w:r w:rsidR="00397E20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201</w:delText>
              </w:r>
              <w:r w:rsidR="00B653CD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3</w:delText>
              </w:r>
              <w:r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B653CD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="00FF3D59" w:rsidRPr="00CF4E8E" w:rsidDel="00681F7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</w:del>
          </w:p>
          <w:p w14:paraId="630CE4ED" w14:textId="77777777" w:rsidR="00910BB8" w:rsidRPr="00CF4E8E" w:rsidDel="00923DC7" w:rsidRDefault="00910BB8">
            <w:pPr>
              <w:autoSpaceDE w:val="0"/>
              <w:autoSpaceDN w:val="0"/>
              <w:adjustRightInd w:val="0"/>
              <w:jc w:val="left"/>
              <w:rPr>
                <w:del w:id="35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353" w:author="Tekijä">
              <w:r w:rsidRPr="00CF4E8E" w:rsidDel="00681F7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 xml:space="preserve">             </w:delText>
              </w:r>
            </w:del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  <w:p w14:paraId="00B74C2A" w14:textId="77777777" w:rsidR="006249A4" w:rsidRPr="00CF4E8E" w:rsidRDefault="006249A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rPrChange w:id="354" w:author="Tekijä">
                  <w:rPr/>
                </w:rPrChange>
              </w:rPr>
            </w:pPr>
          </w:p>
        </w:tc>
      </w:tr>
    </w:tbl>
    <w:p w14:paraId="5BDDB80B" w14:textId="77777777" w:rsidR="006249A4" w:rsidRDefault="006249A4" w:rsidP="006249A4"/>
    <w:p w14:paraId="63EA67C1" w14:textId="77777777" w:rsidR="006249A4" w:rsidDel="00923DC7" w:rsidRDefault="006249A4" w:rsidP="004B2FA6">
      <w:pPr>
        <w:rPr>
          <w:del w:id="355" w:author="Tekijä"/>
        </w:rPr>
      </w:pPr>
      <w:del w:id="356" w:author="Tekijä">
        <w:r w:rsidDel="00923DC7">
          <w:delText>Merkinnän alle templateI</w:delText>
        </w:r>
        <w:r w:rsidR="00D80B0A" w:rsidDel="00923DC7">
          <w:delText>d-</w:delText>
        </w:r>
        <w:r w:rsidDel="00923DC7">
          <w:delText>kohtaa</w:delText>
        </w:r>
        <w:r w:rsidR="00D80B0A" w:rsidDel="00923DC7">
          <w:delText>n</w:delText>
        </w:r>
        <w:r w:rsidDel="00923DC7">
          <w:delText xml:space="preserve"> t</w:delText>
        </w:r>
        <w:r w:rsidR="00910BB8" w:rsidDel="00923DC7">
          <w:delText>ulee tämän määrittelyn OID.</w:delText>
        </w:r>
        <w:bookmarkStart w:id="357" w:name="_Toc412718310"/>
        <w:bookmarkStart w:id="358" w:name="_Toc421785245"/>
        <w:bookmarkEnd w:id="357"/>
        <w:bookmarkEnd w:id="358"/>
      </w:del>
    </w:p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359" w:name="_Toc421785246"/>
      <w:r w:rsidRPr="00753B63">
        <w:t>Näkymä</w:t>
      </w:r>
      <w:r w:rsidR="00910BB8">
        <w:t>tunnus</w:t>
      </w:r>
      <w:bookmarkEnd w:id="359"/>
    </w:p>
    <w:p w14:paraId="0BC7F7BB" w14:textId="74F28DAE" w:rsidR="00924E07" w:rsidDel="005345AE" w:rsidRDefault="00924E07" w:rsidP="004B2FA6">
      <w:pPr>
        <w:rPr>
          <w:del w:id="360" w:author="Tekijä"/>
        </w:rPr>
      </w:pPr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ins w:id="361" w:author="Tekijä">
        <w:r w:rsidR="00923DC7">
          <w:t xml:space="preserve">Terveys- ja hoitosuunnitelma </w:t>
        </w:r>
      </w:ins>
      <w:r w:rsidR="00923A6E">
        <w:t>(</w:t>
      </w:r>
      <w:r w:rsidR="00AA3E2F">
        <w:t>YHOS</w:t>
      </w:r>
      <w:r w:rsidR="00923A6E">
        <w:t>).</w:t>
      </w:r>
      <w:r w:rsidR="00910BB8">
        <w:t xml:space="preserve">.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8C0F" w14:textId="52F99306" w:rsidR="00EE0EC4" w:rsidRPr="00EE0EC4" w:rsidDel="00CD7D7A" w:rsidRDefault="00EE0EC4" w:rsidP="00EE0EC4">
            <w:pPr>
              <w:autoSpaceDE w:val="0"/>
              <w:autoSpaceDN w:val="0"/>
              <w:adjustRightInd w:val="0"/>
              <w:jc w:val="left"/>
              <w:rPr>
                <w:del w:id="36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363" w:author="Tekijä">
              <w:r w:rsidRPr="00EE0EC4" w:rsidDel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</w:delText>
              </w:r>
              <w:r w:rsidR="00931A56" w:rsidDel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</w:delText>
              </w:r>
              <w:r w:rsidR="0062105C" w:rsidDel="00CD7D7A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delText>Näkymän tunnistaminen</w:delText>
              </w:r>
              <w:r w:rsidRPr="00EE0EC4" w:rsidDel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05C7DB84" w14:textId="77777777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364" w:author="Tekijä">
              <w:r w:rsidR="00F96A05" w:rsidRPr="00B653CD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YHOS</w:delText>
              </w:r>
            </w:del>
            <w:ins w:id="365" w:author="Tekijä">
              <w:r w:rsidR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Terveys- ja hoitosuunnitelma</w:t>
              </w:r>
            </w:ins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77777777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366" w:author="Tekijä">
              <w:r w:rsidRPr="00910BB8" w:rsidDel="00923DC7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Näkymä: </w:delText>
              </w:r>
            </w:del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954FAF7" w14:textId="77777777" w:rsidR="005345AE" w:rsidRDefault="005345AE" w:rsidP="005345AE">
      <w:pPr>
        <w:rPr>
          <w:ins w:id="367" w:author="Tekijä"/>
        </w:rPr>
      </w:pPr>
      <w:bookmarkStart w:id="368" w:name="_Toc421785247"/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r w:rsidRPr="00A11F2F">
        <w:rPr>
          <w:lang w:val="fi-FI"/>
        </w:rPr>
        <w:t xml:space="preserve">Merkinnän </w:t>
      </w:r>
      <w:ins w:id="369" w:author="Tekijä">
        <w:r w:rsidR="00A11F2F" w:rsidRPr="00A11F2F">
          <w:rPr>
            <w:lang w:val="fi-FI"/>
          </w:rPr>
          <w:t xml:space="preserve">tekoon </w:t>
        </w:r>
      </w:ins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368"/>
    </w:p>
    <w:p w14:paraId="2262EF2E" w14:textId="201D1087" w:rsidR="00CD1998" w:rsidRDefault="005F6557" w:rsidP="00CD1998">
      <w:r>
        <w:t>Mer</w:t>
      </w:r>
      <w:r w:rsidR="006F3664">
        <w:t>kinnän</w:t>
      </w:r>
      <w:ins w:id="370" w:author="Tekijä">
        <w:r w:rsidR="00A11F2F">
          <w:t xml:space="preserve"> tekoon</w:t>
        </w:r>
      </w:ins>
      <w:r w:rsidR="006F3664">
        <w:t xml:space="preserve"> </w:t>
      </w:r>
      <w:del w:id="371" w:author="Tekijä">
        <w:r w:rsidR="006F3664" w:rsidDel="00A11F2F">
          <w:delText xml:space="preserve">osallistujien </w:delText>
        </w:r>
      </w:del>
      <w:ins w:id="372" w:author="Tekijä">
        <w:r w:rsidR="00A11F2F">
          <w:t xml:space="preserve">osallistuneiden </w:t>
        </w:r>
      </w:ins>
      <w:del w:id="373" w:author="Tekijä">
        <w:r w:rsidR="006F3664" w:rsidDel="00A11F2F">
          <w:delText xml:space="preserve">tekijöiden </w:delText>
        </w:r>
      </w:del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74" w:author="Tekijä"/>
                <w:rFonts w:ascii="Courier New" w:hAnsi="Courier New" w:cs="Courier New"/>
                <w:color w:val="0000FF"/>
                <w:sz w:val="18"/>
                <w:lang w:eastAsia="fi-FI"/>
                <w:rPrChange w:id="375" w:author="Tekijä">
                  <w:rPr>
                    <w:ins w:id="376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77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7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79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9F8C4EE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81" w:author="Tekijä"/>
                <w:rFonts w:ascii="Courier New" w:hAnsi="Courier New" w:cs="Courier New"/>
                <w:color w:val="0000FF"/>
                <w:sz w:val="18"/>
                <w:lang w:eastAsia="fi-FI"/>
                <w:rPrChange w:id="382" w:author="Tekijä">
                  <w:rPr>
                    <w:ins w:id="383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8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8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8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8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8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Mämmilän terveyskeskus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9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  <w:rPrChange w:id="39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  <w:rPrChange w:id="39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47A7AD83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393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394" w:author="Tekijä">
                  <w:rPr>
                    <w:ins w:id="39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39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eastAsia="fi-FI"/>
                  <w:rPrChange w:id="39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39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399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0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LL Leo Lekuri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0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0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06B84645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405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406" w:author="Tekijä">
                  <w:rPr>
                    <w:ins w:id="407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40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0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1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1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13.3.2014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1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paragraph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1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666C8A13" w14:textId="77777777" w:rsidR="000E6624" w:rsidRPr="00CF4E8E" w:rsidRDefault="000E6624" w:rsidP="000E6624">
            <w:pPr>
              <w:autoSpaceDE w:val="0"/>
              <w:autoSpaceDN w:val="0"/>
              <w:adjustRightInd w:val="0"/>
              <w:jc w:val="left"/>
              <w:rPr>
                <w:ins w:id="417" w:author="Tekijä"/>
                <w:rFonts w:ascii="Courier New" w:hAnsi="Courier New" w:cs="Courier New"/>
                <w:color w:val="0000FF"/>
                <w:sz w:val="18"/>
                <w:lang w:val="en-US" w:eastAsia="fi-FI"/>
                <w:rPrChange w:id="418" w:author="Tekijä">
                  <w:rPr>
                    <w:ins w:id="41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42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  <w:rPrChange w:id="42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2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br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/&gt;</w:t>
              </w:r>
            </w:ins>
          </w:p>
          <w:p w14:paraId="6CF9DFE7" w14:textId="77777777" w:rsidR="005D2928" w:rsidRPr="00BF6B8D" w:rsidDel="000E6624" w:rsidRDefault="000E6624" w:rsidP="005D2928">
            <w:pPr>
              <w:autoSpaceDE w:val="0"/>
              <w:autoSpaceDN w:val="0"/>
              <w:adjustRightInd w:val="0"/>
              <w:jc w:val="left"/>
              <w:rPr>
                <w:del w:id="425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ins w:id="426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  <w:rPrChange w:id="42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text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  <w:rPrChange w:id="42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  <w:del w:id="430" w:author="Tekijä"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="005D2928"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text</w:delText>
              </w:r>
              <w:r w:rsidR="005D2928" w:rsidRPr="00BF6B8D" w:rsidDel="000E6624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ID</w:delText>
              </w:r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5D2928"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OID1.2.246.10.1234567.11.2011.160.3</w:delText>
              </w:r>
              <w:r w:rsidR="005D2928"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"&gt;</w:delText>
              </w:r>
            </w:del>
          </w:p>
          <w:p w14:paraId="490F9B6D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1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2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6CA7DD6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3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4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XXX Terveysasema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514A6165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5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6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2D8733D6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7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38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36DC71E8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39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0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LL Erkki Esimerkki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420AB0F7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1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2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504-ammattihenkilön lisätieto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2F33CBD9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3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4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1200EAF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5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6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75E03B05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7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48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10.04.2012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content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36451AF0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49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50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paragraph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  <w:p w14:paraId="1427473A" w14:textId="77777777" w:rsidR="005D2928" w:rsidRPr="00BF6B8D" w:rsidDel="000E6624" w:rsidRDefault="005D2928" w:rsidP="005D2928">
            <w:pPr>
              <w:autoSpaceDE w:val="0"/>
              <w:autoSpaceDN w:val="0"/>
              <w:adjustRightInd w:val="0"/>
              <w:jc w:val="left"/>
              <w:rPr>
                <w:del w:id="451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452" w:author="Tekijä">
              <w:r w:rsidRPr="00BF6B8D" w:rsidDel="000E6624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br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/&gt;</w:delText>
              </w:r>
            </w:del>
          </w:p>
          <w:p w14:paraId="41E42DF9" w14:textId="77777777" w:rsidR="00CD1998" w:rsidRPr="00BF6B8D" w:rsidRDefault="005D2928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del w:id="453" w:author="Tekijä"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&lt;/</w:delText>
              </w:r>
              <w:r w:rsidRPr="00BF6B8D" w:rsidDel="000E6624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text</w:delText>
              </w:r>
              <w:r w:rsidRPr="00BF6B8D" w:rsidDel="000E6624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&gt;</w:delText>
              </w:r>
            </w:del>
          </w:p>
        </w:tc>
      </w:tr>
    </w:tbl>
    <w:p w14:paraId="32C58E18" w14:textId="77777777" w:rsidR="00AA747B" w:rsidRPr="00BF6B8D" w:rsidRDefault="00AA747B" w:rsidP="00AA747B">
      <w:pPr>
        <w:rPr>
          <w:lang w:val="fr-FR"/>
        </w:rPr>
      </w:pPr>
    </w:p>
    <w:p w14:paraId="5FE8F513" w14:textId="77777777" w:rsidR="00AA747B" w:rsidDel="000E6624" w:rsidRDefault="00AA747B" w:rsidP="00AA747B">
      <w:pPr>
        <w:rPr>
          <w:del w:id="454" w:author="Tekijä"/>
        </w:rPr>
      </w:pPr>
      <w:del w:id="455" w:author="Tekijä">
        <w:r w:rsidDel="000E6624">
          <w:delText xml:space="preserve">Samassa tekstiosuudessa ilmoitetaan </w:delText>
        </w:r>
        <w:r w:rsidR="00553969" w:rsidDel="000E6624">
          <w:delText xml:space="preserve">myös tieto </w:delText>
        </w:r>
        <w:r w:rsidR="00C92623" w:rsidDel="000E6624">
          <w:delText>”</w:delText>
        </w:r>
        <w:r w:rsidR="00553969" w:rsidDel="000E6624">
          <w:delText>504-ammattihenkilön lisätieto</w:delText>
        </w:r>
        <w:r w:rsidR="00C92623" w:rsidDel="000E6624">
          <w:delText>”</w:delText>
        </w:r>
        <w:r w:rsidR="00553969" w:rsidDel="000E6624">
          <w:delText xml:space="preserve"> (pelkästään näyttömuodossa).</w:delText>
        </w:r>
        <w:bookmarkStart w:id="456" w:name="_Toc412718313"/>
        <w:bookmarkStart w:id="457" w:name="_Toc421785248"/>
        <w:bookmarkEnd w:id="456"/>
        <w:bookmarkEnd w:id="457"/>
      </w:del>
    </w:p>
    <w:p w14:paraId="070EC940" w14:textId="77777777" w:rsidR="00AA747B" w:rsidDel="000E6624" w:rsidRDefault="00AA747B" w:rsidP="00AA747B">
      <w:pPr>
        <w:rPr>
          <w:del w:id="458" w:author="Tekijä"/>
        </w:rPr>
      </w:pPr>
      <w:bookmarkStart w:id="459" w:name="_Toc412718314"/>
      <w:bookmarkStart w:id="460" w:name="_Toc421785249"/>
      <w:bookmarkEnd w:id="459"/>
      <w:bookmarkEnd w:id="460"/>
    </w:p>
    <w:p w14:paraId="5D4B4C94" w14:textId="77777777" w:rsidR="00EE0EC4" w:rsidRDefault="00EE0EC4" w:rsidP="00823A34">
      <w:pPr>
        <w:pStyle w:val="Otsikko2"/>
      </w:pPr>
      <w:bookmarkStart w:id="461" w:name="_Toc421785250"/>
      <w:r>
        <w:t>Potilaan tiedot</w:t>
      </w:r>
      <w:bookmarkEnd w:id="461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64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65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typeCode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SBJ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68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"&gt;</w:t>
            </w:r>
          </w:p>
          <w:p w14:paraId="45C0E60D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6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7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72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relatedSubject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73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classCode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7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PAT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7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"&gt;</w:t>
            </w:r>
          </w:p>
          <w:p w14:paraId="14466222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7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  <w:rPrChange w:id="480" w:author="Tekijä">
                  <w:rPr>
                    <w:rFonts w:ascii="Arial" w:hAnsi="Arial" w:cs="Arial"/>
                    <w:color w:val="000080"/>
                    <w:sz w:val="20"/>
                    <w:highlight w:val="white"/>
                    <w:lang w:val="fr-FR"/>
                  </w:rPr>
                </w:rPrChange>
              </w:rPr>
              <w:t>&lt;!—4-henkilötunnus --&gt;</w:t>
            </w:r>
          </w:p>
          <w:p w14:paraId="6B2F6AEC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  <w:rPrChange w:id="485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fr-FR"/>
                  </w:rPr>
                </w:rPrChange>
              </w:rPr>
              <w:t>code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86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8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020256-1790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8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  <w:rPrChange w:id="490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fr-FR"/>
                  </w:rPr>
                </w:rPrChange>
              </w:rPr>
              <w:t xml:space="preserve"> codeSystem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9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9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>1.2.246.21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  <w:rPrChange w:id="49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fr-FR"/>
                  </w:rPr>
                </w:rPrChange>
              </w:rPr>
              <w:t>"/&gt;</w:t>
            </w:r>
          </w:p>
          <w:p w14:paraId="1525BEE5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49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9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  <w:rPrChange w:id="49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fr-FR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49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498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  <w:rPrChange w:id="499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en-US"/>
                  </w:rPr>
                </w:rPrChange>
              </w:rPr>
              <w:t xml:space="preserve"> classCode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0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PSN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0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"&gt;</w:t>
            </w:r>
          </w:p>
          <w:p w14:paraId="6419250A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 xml:space="preserve">   </w:t>
            </w:r>
            <w:r w:rsidRPr="00CF4E8E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  <w:rPrChange w:id="505" w:author="Tekijä">
                  <w:rPr>
                    <w:rFonts w:ascii="Arial" w:hAnsi="Arial" w:cs="Arial"/>
                    <w:color w:val="000080"/>
                    <w:sz w:val="20"/>
                    <w:highlight w:val="white"/>
                    <w:lang w:val="en-US"/>
                  </w:rPr>
                </w:rPrChange>
              </w:rPr>
              <w:t>&lt;!—5-nimi --&gt;</w:t>
            </w:r>
          </w:p>
          <w:p w14:paraId="33AEE645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0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11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name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57C4C5A6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1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18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19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Martti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23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2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2DF5051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2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31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Matti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35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3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C18F331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39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43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  <w:rPrChange w:id="544" w:author="Tekijä">
                  <w:rPr>
                    <w:rFonts w:ascii="Arial" w:hAnsi="Arial" w:cs="Arial"/>
                    <w:color w:val="FF0000"/>
                    <w:sz w:val="20"/>
                    <w:highlight w:val="white"/>
                    <w:lang w:val="en-US"/>
                  </w:rPr>
                </w:rPrChange>
              </w:rPr>
              <w:t xml:space="preserve"> qualifier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5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CL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"&gt;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4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Mara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4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50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given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24366862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5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7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58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family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5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0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>Kansalainen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62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family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3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564F3950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4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5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6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6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68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69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name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0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3856975E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1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2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3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75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6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6CF9BACD" w14:textId="77777777" w:rsidR="00E56BC7" w:rsidRPr="00CF4E8E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7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</w:pPr>
            <w:r w:rsidRPr="00CF4E8E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  <w:rPrChange w:id="578" w:author="Tekijä">
                  <w:rPr>
                    <w:rFonts w:ascii="Arial" w:hAnsi="Arial" w:cs="Arial"/>
                    <w:color w:val="000000"/>
                    <w:sz w:val="20"/>
                    <w:highlight w:val="white"/>
                    <w:lang w:val="en-US"/>
                  </w:rPr>
                </w:rPrChange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79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80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relatedSubject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81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82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&lt;/</w:t>
            </w:r>
            <w:r w:rsidRPr="00CF4E8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  <w:rPrChange w:id="583" w:author="Tekijä">
                  <w:rPr>
                    <w:rFonts w:ascii="Arial" w:hAnsi="Arial" w:cs="Arial"/>
                    <w:color w:val="800000"/>
                    <w:sz w:val="20"/>
                    <w:highlight w:val="white"/>
                    <w:lang w:val="en-US"/>
                  </w:rPr>
                </w:rPrChange>
              </w:rPr>
              <w:t>subject</w:t>
            </w:r>
            <w:r w:rsidRPr="00CF4E8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  <w:rPrChange w:id="584" w:author="Tekijä">
                  <w:rPr>
                    <w:rFonts w:ascii="Arial" w:hAnsi="Arial" w:cs="Arial"/>
                    <w:color w:val="0000FF"/>
                    <w:sz w:val="20"/>
                    <w:highlight w:val="white"/>
                    <w:lang w:val="en-US"/>
                  </w:rPr>
                </w:rPrChange>
              </w:rPr>
              <w:t>&gt;</w:t>
            </w:r>
          </w:p>
        </w:tc>
      </w:tr>
    </w:tbl>
    <w:p w14:paraId="73E5EE53" w14:textId="4B8A237F" w:rsidR="00FD1C51" w:rsidDel="00CD7D7A" w:rsidRDefault="00FD1C51" w:rsidP="00FD1C51">
      <w:pPr>
        <w:rPr>
          <w:del w:id="585" w:author="Tekijä"/>
        </w:rPr>
      </w:pPr>
    </w:p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0D6DCF59" w14:textId="77777777" w:rsidR="00FD1C51" w:rsidRDefault="00FD1C51" w:rsidP="00FD1C51"/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586" w:name="_Toc421785251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586"/>
    </w:p>
    <w:p w14:paraId="5ED3A4F0" w14:textId="77777777" w:rsidR="00CF2799" w:rsidRDefault="00CF2799" w:rsidP="005F6557">
      <w:pPr>
        <w:rPr>
          <w:ins w:id="587" w:author="Tekijä"/>
        </w:rPr>
      </w:pPr>
      <w:ins w:id="588" w:author="Tekijä">
        <w:r>
          <w:t xml:space="preserve">Merkinnän tekijän tiedot annetaan Kertomus- ja lomakkeet oppaan yleisohjeistuksen mukaan. </w:t>
        </w:r>
      </w:ins>
    </w:p>
    <w:p w14:paraId="786B8026" w14:textId="77777777" w:rsidR="00CF2799" w:rsidRDefault="00CF2799" w:rsidP="005F6557">
      <w:pPr>
        <w:rPr>
          <w:ins w:id="589" w:author="Tekijä"/>
        </w:rPr>
      </w:pPr>
    </w:p>
    <w:p w14:paraId="4F202066" w14:textId="77777777" w:rsidR="00CF2799" w:rsidRDefault="00CF2799" w:rsidP="005F6557">
      <w:pPr>
        <w:rPr>
          <w:ins w:id="590" w:author="Tekijä"/>
        </w:rPr>
      </w:pPr>
      <w:ins w:id="591" w:author="Tekijä">
        <w:r>
          <w:t xml:space="preserve">Terveys- ja hoitosuunnitelmassa </w:t>
        </w:r>
        <w:r w:rsidR="00C577F0">
          <w:t>tietosisällössä määritellyille ammattilaisten tiedoille on määritelty erilliset rakenteet.</w:t>
        </w:r>
      </w:ins>
    </w:p>
    <w:p w14:paraId="1E87C6CB" w14:textId="77777777" w:rsidR="005F6557" w:rsidDel="00CF2799" w:rsidRDefault="00553969" w:rsidP="005F6557">
      <w:pPr>
        <w:rPr>
          <w:del w:id="592" w:author="Tekijä"/>
        </w:rPr>
      </w:pPr>
      <w:del w:id="593" w:author="Tekijä">
        <w:r w:rsidDel="00CF2799">
          <w:delText xml:space="preserve">Author-rakenteen elementillä time ilmoitetaan tapahtuma-aika (5-päivämäärä), id:llä </w:delText>
        </w:r>
        <w:r w:rsidR="00CB4C5B" w:rsidDel="00CF2799">
          <w:delText>ammattihenkilön tunniste</w:delText>
        </w:r>
        <w:r w:rsidDel="00CF2799">
          <w:delText xml:space="preserve"> (502-ammattihenkilön yksilöivä tunniste)</w:delText>
        </w:r>
        <w:r w:rsidR="00CB4C5B" w:rsidDel="00CF2799">
          <w:delText>, jonka tulisi ensisijaisesti olla henkilötunnus</w:delText>
        </w:r>
        <w:r w:rsidR="00C92623" w:rsidDel="00CF2799">
          <w:delText xml:space="preserve"> ja</w:delText>
        </w:r>
        <w:r w:rsidDel="00CF2799">
          <w:delText xml:space="preserve"> assignedPerson-elementillä ammattihenkilön nimi (501-terveydenhuollon ammattihenkilö).</w:delText>
        </w:r>
        <w:r w:rsidR="004C2906" w:rsidDel="00CF2799">
          <w:delText xml:space="preserve"> </w:delText>
        </w:r>
        <w:r w:rsidDel="00CF2799">
          <w:delText>Lisäksi ilmoitetaan palveluyksikkö.</w:delText>
        </w:r>
      </w:del>
    </w:p>
    <w:p w14:paraId="59E21623" w14:textId="77777777" w:rsidR="00E639EA" w:rsidDel="00CF2799" w:rsidRDefault="00E639EA" w:rsidP="005F6557">
      <w:pPr>
        <w:rPr>
          <w:del w:id="594" w:author="Tekijä"/>
        </w:rPr>
      </w:pPr>
      <w:del w:id="595" w:author="Tekijä">
        <w:r w:rsidDel="00CF2799">
          <w:delText>Ammattihenkilön tietorakenne (author) on pakollinen ja toistu</w:delText>
        </w:r>
        <w:r w:rsidR="00C92623" w:rsidDel="00CF2799">
          <w:delText>va</w:delText>
        </w:r>
        <w:r w:rsidR="00CB4C5B" w:rsidDel="00CF2799">
          <w:delText xml:space="preserve"> ja merkinnän tekijästä tulee antaa kaikki edellä mainitut tiedot</w:delText>
        </w:r>
        <w:r w:rsidDel="00CF2799">
          <w:delText>.</w:delText>
        </w:r>
      </w:del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5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597" w:author="Tekijä">
                  <w:rPr>
                    <w:ins w:id="59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599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01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merkinnän palveluyksikkö, tekijät ja tapahtuma-aika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4C604DD8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04" w:author="Tekijä">
                  <w:rPr>
                    <w:ins w:id="60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06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0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0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597262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11" w:author="Tekijä">
                  <w:rPr>
                    <w:ins w:id="612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13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1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1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16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Merkinnän tekijän rooli on aina MER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1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329F28A4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1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19" w:author="Tekijä">
                  <w:rPr>
                    <w:ins w:id="62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2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2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2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functionCode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25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26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2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MER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2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30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31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codeSystem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3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1.2.246.537.5.40006.2003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35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36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codeSystemName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3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eArkisto - tekninen CDA R2 henkilötarkennin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3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40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41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displayName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4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4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Merkinnän tekijä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4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1EE6F532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4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46" w:author="Tekijä">
                  <w:rPr>
                    <w:ins w:id="647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4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4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51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merkinnän tekoaika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1D593BEF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54" w:author="Tekijä">
                  <w:rPr>
                    <w:ins w:id="65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5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5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5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59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time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60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61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value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6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6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20140313101059+0200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6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035CFF38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66" w:author="Tekijä">
                  <w:rPr>
                    <w:ins w:id="667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68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69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71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21B7AE1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74" w:author="Tekijä">
                  <w:rPr>
                    <w:ins w:id="675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76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77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7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679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perustunniste henkilötunnus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8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1E9E31F3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82" w:author="Tekijä">
                  <w:rPr>
                    <w:ins w:id="683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684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8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8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68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id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88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89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extension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0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9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150555-6666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693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694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root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69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1.2.246.21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69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35EEF458" w14:textId="77777777" w:rsidR="00CF2799" w:rsidRPr="006639A7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6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699" w:author="Tekijä">
                  <w:rPr>
                    <w:ins w:id="70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0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0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0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6639A7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704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 Ammattihenkilön nimi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0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2B20AF3C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07" w:author="Tekijä">
                  <w:rPr>
                    <w:ins w:id="70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09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1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1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1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assignedPerson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1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1FEF4D6B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15" w:author="Tekijä">
                  <w:rPr>
                    <w:ins w:id="716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17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1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1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2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3A79B353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23" w:author="Tekijä">
                  <w:rPr>
                    <w:ins w:id="724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25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2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2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given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2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3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Leo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3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given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69E14C7E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35" w:author="Tekijä">
                  <w:rPr>
                    <w:ins w:id="736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37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3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3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4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family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4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Lekuri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4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family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4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034079B5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47" w:author="Tekijä">
                  <w:rPr>
                    <w:ins w:id="74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49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5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5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suffix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5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Lääkäri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5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suffix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5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B89D8DD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59" w:author="Tekijä">
                  <w:rPr>
                    <w:ins w:id="760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61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62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6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64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6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2517466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767" w:author="Tekijä">
                  <w:rPr>
                    <w:ins w:id="768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69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7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7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772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assignedPerson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773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19EB3CEE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75" w:author="Tekijä">
                  <w:rPr>
                    <w:ins w:id="776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77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778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7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780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representedOrganization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708D4210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8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83" w:author="Tekijä">
                  <w:rPr>
                    <w:ins w:id="784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85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86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&lt;!--</w:t>
              </w:r>
              <w:r w:rsidRPr="00CF4E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  <w:rPrChange w:id="788" w:author="Tekijä">
                    <w:rPr>
                      <w:rFonts w:ascii="Courier New" w:hAnsi="Courier New" w:cs="Courier New"/>
                      <w:color w:val="474747"/>
                      <w:sz w:val="20"/>
                      <w:lang w:val="en-US" w:eastAsia="fi-FI"/>
                    </w:rPr>
                  </w:rPrChange>
                </w:rPr>
                <w:t xml:space="preserve"> Ammattihenkilön palveluyksikkö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8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--&gt;</w:t>
              </w:r>
            </w:ins>
          </w:p>
          <w:p w14:paraId="762C4437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7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791" w:author="Tekijä">
                  <w:rPr>
                    <w:ins w:id="792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793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794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5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796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id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797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798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extension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79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00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103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1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</w:t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  <w:rPrChange w:id="802" w:author="Tekijä">
                    <w:rPr>
                      <w:rFonts w:ascii="Courier New" w:hAnsi="Courier New" w:cs="Courier New"/>
                      <w:i/>
                      <w:iCs/>
                      <w:color w:val="008080"/>
                      <w:sz w:val="20"/>
                      <w:lang w:val="en-US" w:eastAsia="fi-FI"/>
                    </w:rPr>
                  </w:rPrChange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  <w:rPrChange w:id="803" w:author="Tekijä">
                    <w:rPr>
                      <w:rFonts w:ascii="Courier New" w:hAnsi="Courier New" w:cs="Courier New"/>
                      <w:color w:val="FF0000"/>
                      <w:sz w:val="20"/>
                      <w:lang w:val="en-US" w:eastAsia="fi-FI"/>
                    </w:rPr>
                  </w:rPrChange>
                </w:rPr>
                <w:t>root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0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1.2.246.10.1234567.10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0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"/&gt;</w:t>
              </w:r>
            </w:ins>
          </w:p>
          <w:p w14:paraId="1B41DB1C" w14:textId="77777777" w:rsidR="00CF2799" w:rsidRPr="006639A7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  <w:rPrChange w:id="808" w:author="Tekijä">
                  <w:rPr>
                    <w:ins w:id="80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1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1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  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1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81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1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15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>Mämmilän terveyskeskus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1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  <w:rPrChange w:id="817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name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  <w:rPrChange w:id="818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487F6EA7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820" w:author="Tekijä">
                  <w:rPr>
                    <w:ins w:id="821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22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  <w:rPrChange w:id="823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 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2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25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representedOrganization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26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BC4E052" w14:textId="77777777" w:rsidR="00CF2799" w:rsidRPr="00CF4E8E" w:rsidRDefault="00CF2799" w:rsidP="00CF2799">
            <w:pPr>
              <w:autoSpaceDE w:val="0"/>
              <w:autoSpaceDN w:val="0"/>
              <w:adjustRightInd w:val="0"/>
              <w:jc w:val="left"/>
              <w:rPr>
                <w:ins w:id="8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  <w:rPrChange w:id="828" w:author="Tekijä">
                  <w:rPr>
                    <w:ins w:id="829" w:author="Tekijä"/>
                    <w:rFonts w:ascii="Courier New" w:hAnsi="Courier New" w:cs="Courier New"/>
                    <w:color w:val="0000FF"/>
                    <w:sz w:val="20"/>
                    <w:lang w:val="en-US" w:eastAsia="fi-FI"/>
                  </w:rPr>
                </w:rPrChange>
              </w:rPr>
            </w:pPr>
            <w:ins w:id="830" w:author="Tekijä">
              <w:r w:rsidRPr="00CF4E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  <w:rPrChange w:id="831" w:author="Tekijä">
                    <w:rPr>
                      <w:rFonts w:ascii="Courier New" w:hAnsi="Courier New" w:cs="Courier New"/>
                      <w:color w:val="000000"/>
                      <w:sz w:val="20"/>
                      <w:lang w:val="en-US" w:eastAsia="fi-FI"/>
                    </w:rPr>
                  </w:rPrChange>
                </w:rPr>
                <w:t xml:space="preserve"> 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2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33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assignedAuthor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4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  <w:p w14:paraId="51CB4197" w14:textId="3D18BB70" w:rsidR="00823A34" w:rsidRPr="00CF4E8E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rPrChange w:id="835" w:author="Tekijä">
                  <w:rPr/>
                </w:rPrChange>
              </w:rPr>
            </w:pPr>
            <w:ins w:id="836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7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&lt;/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  <w:rPrChange w:id="838" w:author="Tekijä">
                    <w:rPr>
                      <w:rFonts w:ascii="Courier New" w:hAnsi="Courier New" w:cs="Courier New"/>
                      <w:color w:val="800000"/>
                      <w:sz w:val="20"/>
                      <w:lang w:val="en-US" w:eastAsia="fi-FI"/>
                    </w:rPr>
                  </w:rPrChange>
                </w:rPr>
                <w:t>author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  <w:rPrChange w:id="839" w:author="Tekijä">
                    <w:rPr>
                      <w:rFonts w:ascii="Courier New" w:hAnsi="Courier New" w:cs="Courier New"/>
                      <w:color w:val="0000FF"/>
                      <w:sz w:val="20"/>
                      <w:lang w:val="en-US" w:eastAsia="fi-FI"/>
                    </w:rPr>
                  </w:rPrChange>
                </w:rPr>
                <w:t>&gt;</w:t>
              </w:r>
            </w:ins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840" w:name="_Toc421785252"/>
      <w:r>
        <w:t>Hoitoprosessin vaihe</w:t>
      </w:r>
      <w:bookmarkEnd w:id="840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6639A7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639A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6639A7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639A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77777777" w:rsidR="008950AD" w:rsidRPr="006639A7" w:rsidRDefault="008950AD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pPrChange w:id="841" w:author="Tekijä">
                <w:pPr>
                  <w:autoSpaceDE w:val="0"/>
                  <w:autoSpaceDN w:val="0"/>
                  <w:adjustRightInd w:val="0"/>
                  <w:jc w:val="left"/>
                </w:pPr>
              </w:pPrChange>
            </w:pP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842" w:author="Tekijä">
              <w:r w:rsidRPr="006639A7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639A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639A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6639A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639A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639A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639A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639A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639A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639A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6639A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6639A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77777777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6639A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del w:id="843" w:author="Tekijä">
              <w:r w:rsidRPr="0011012D" w:rsidDel="00C577F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toteutus</w:delText>
              </w:r>
            </w:del>
            <w:ins w:id="844" w:author="Tekijä">
              <w:r w:rsidR="00C577F0" w:rsidRPr="0011012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suunnittelu</w:t>
              </w:r>
            </w:ins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>
      <w:pPr>
        <w:rPr>
          <w:ins w:id="845" w:author="Tekijä"/>
        </w:rPr>
        <w:pPrChange w:id="846" w:author="Tekijä">
          <w:pPr>
            <w:pStyle w:val="Otsikko1"/>
          </w:pPr>
        </w:pPrChange>
      </w:pPr>
    </w:p>
    <w:p w14:paraId="18011F26" w14:textId="77777777" w:rsidR="00CF1432" w:rsidRDefault="00CF1432" w:rsidP="00A56792">
      <w:pPr>
        <w:pStyle w:val="Otsikko1"/>
      </w:pPr>
      <w:bookmarkStart w:id="847" w:name="_Toc421785253"/>
      <w:r>
        <w:t>Otsikko</w:t>
      </w:r>
      <w:r w:rsidR="00A56792">
        <w:t>tason tiedot</w:t>
      </w:r>
      <w:bookmarkEnd w:id="847"/>
    </w:p>
    <w:p w14:paraId="7E14AF65" w14:textId="77777777" w:rsidR="00A56792" w:rsidDel="00C577F0" w:rsidRDefault="00A56792" w:rsidP="00A56792">
      <w:pPr>
        <w:rPr>
          <w:del w:id="848" w:author="Tekijä"/>
        </w:rPr>
      </w:pPr>
      <w:bookmarkStart w:id="849" w:name="_Toc412718319"/>
      <w:bookmarkStart w:id="850" w:name="_Toc421785254"/>
      <w:bookmarkEnd w:id="849"/>
      <w:bookmarkEnd w:id="850"/>
    </w:p>
    <w:p w14:paraId="7A99B78A" w14:textId="77777777" w:rsidR="00A56792" w:rsidRDefault="00A56792" w:rsidP="00A56792">
      <w:pPr>
        <w:pStyle w:val="Otsikko2"/>
      </w:pPr>
      <w:bookmarkStart w:id="851" w:name="_Toc421785255"/>
      <w:r>
        <w:t>Perusperiaatteet</w:t>
      </w:r>
      <w:bookmarkEnd w:id="851"/>
    </w:p>
    <w:p w14:paraId="76232117" w14:textId="0D80A292" w:rsidR="00A56792" w:rsidDel="00CD7D7A" w:rsidRDefault="00A56792" w:rsidP="00A56792">
      <w:pPr>
        <w:rPr>
          <w:del w:id="852" w:author="Tekijä"/>
          <w:lang w:val="en-US"/>
        </w:rPr>
      </w:pPr>
    </w:p>
    <w:p w14:paraId="206DC5E0" w14:textId="77777777" w:rsidR="000F759E" w:rsidRDefault="006B7AF6" w:rsidP="000F759E">
      <w:pPr>
        <w:rPr>
          <w:ins w:id="853" w:author="Tekijä"/>
        </w:rPr>
      </w:pPr>
      <w:r w:rsidRPr="006B7AF6">
        <w:t xml:space="preserve">Otsikkotason tiedot toistuvat 3. section-tasolla. </w:t>
      </w:r>
      <w:ins w:id="854" w:author="Tekijä">
        <w:r w:rsidR="000F759E">
  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  </w:r>
      </w:ins>
    </w:p>
    <w:p w14:paraId="2E4CE776" w14:textId="77777777" w:rsidR="000F759E" w:rsidRDefault="000F759E" w:rsidP="000F759E">
      <w:pPr>
        <w:rPr>
          <w:ins w:id="855" w:author="Tekijä"/>
        </w:rPr>
      </w:pPr>
    </w:p>
    <w:p w14:paraId="3CB96837" w14:textId="57585F79" w:rsidR="006B7AF6" w:rsidRPr="006B7AF6" w:rsidRDefault="000F759E" w:rsidP="000F759E">
      <w:ins w:id="856" w:author="Tekijä">
        <w:r w:rsidRPr="006B7AF6">
          <w:t>Käy</w:t>
        </w:r>
        <w:r>
          <w:t>ttäjän syöttämät näyttötietoken</w:t>
        </w:r>
        <w:r w:rsidRPr="006B7AF6">
          <w:t>tät merkataan antamalla tietokentälle attribuutti styleCode="xUnstructured"</w:t>
        </w:r>
        <w:r>
          <w:t>.</w:t>
        </w:r>
      </w:ins>
      <w:moveFromRangeStart w:id="857" w:author="Tekijä" w:name="move417293010"/>
      <w:moveFrom w:id="858" w:author="Tekijä">
        <w:r w:rsidR="006B7AF6" w:rsidDel="000F759E">
          <w:t>Tiedot näyttömuodossa sijoitetaan section.text-elementtiin. Text-elementissä on tietoja use</w:t>
        </w:r>
        <w:r w:rsidR="004C2906" w:rsidDel="000F759E">
          <w:t>a</w:t>
        </w:r>
        <w:r w:rsidR="006B7AF6" w:rsidDel="000F759E">
          <w:t>sta eri entrystä.</w:t>
        </w:r>
      </w:moveFrom>
      <w:moveFromRangeEnd w:id="857"/>
    </w:p>
    <w:p w14:paraId="2FDFDF5F" w14:textId="77777777" w:rsidR="006B7AF6" w:rsidRDefault="006B7AF6" w:rsidP="00A56792"/>
    <w:p w14:paraId="3A890DBD" w14:textId="2F7EF665" w:rsidR="00A56792" w:rsidRPr="006B7AF6" w:rsidDel="000F759E" w:rsidRDefault="006B7AF6" w:rsidP="000F759E">
      <w:pPr>
        <w:rPr>
          <w:del w:id="859" w:author="Tekijä"/>
        </w:rPr>
      </w:pPr>
      <w:del w:id="860" w:author="Tekijä">
        <w:r w:rsidRPr="00CD7D7A" w:rsidDel="000F759E">
          <w:rPr>
            <w:lang w:val="en-US"/>
          </w:rPr>
          <w:delText>Yksityiskohtainen entry-rakenne</w:delText>
        </w:r>
      </w:del>
      <w:ins w:id="861" w:author="Tekijä">
        <w:r w:rsidR="000F759E" w:rsidRPr="00CD7D7A">
          <w:rPr>
            <w:lang w:val="en-US"/>
          </w:rPr>
          <w:t>Entry</w:t>
        </w:r>
      </w:ins>
      <w:r w:rsidRPr="00CD7D7A">
        <w:rPr>
          <w:lang w:val="en-US"/>
        </w:rPr>
        <w:t xml:space="preserve"> alkaa </w:t>
      </w:r>
      <w:del w:id="862" w:author="Tekijä">
        <w:r w:rsidRPr="00CD7D7A" w:rsidDel="000F759E">
          <w:rPr>
            <w:lang w:val="en-US"/>
          </w:rPr>
          <w:delText>act:illä (</w:delText>
        </w:r>
        <w:r w:rsidRPr="00CD7D7A" w:rsidDel="006A6799">
          <w:rPr>
            <w:lang w:val="en-US"/>
          </w:rPr>
          <w:delText xml:space="preserve">observationilla </w:delText>
        </w:r>
      </w:del>
      <w:ins w:id="863" w:author="Tekijä">
        <w:r w:rsidR="006A6799" w:rsidRPr="00CD7D7A">
          <w:rPr>
            <w:lang w:val="en-US"/>
          </w:rPr>
          <w:t xml:space="preserve">observation, </w:t>
        </w:r>
      </w:ins>
      <w:del w:id="864" w:author="Tekijä">
        <w:r w:rsidRPr="00CD7D7A" w:rsidDel="006A6799">
          <w:rPr>
            <w:lang w:val="en-US"/>
          </w:rPr>
          <w:delText xml:space="preserve">tai </w:delText>
        </w:r>
      </w:del>
      <w:r w:rsidRPr="00CD7D7A">
        <w:rPr>
          <w:lang w:val="en-US"/>
        </w:rPr>
        <w:t>procedure</w:t>
      </w:r>
      <w:ins w:id="865" w:author="Tekijä">
        <w:r w:rsidR="006A6799" w:rsidRPr="00CD7D7A">
          <w:rPr>
            <w:lang w:val="en-US"/>
          </w:rPr>
          <w:t xml:space="preserve"> tai organizer</w:t>
        </w:r>
      </w:ins>
      <w:del w:id="866" w:author="Tekijä">
        <w:r w:rsidRPr="00CD7D7A" w:rsidDel="000F759E">
          <w:rPr>
            <w:lang w:val="en-US"/>
          </w:rPr>
          <w:delText xml:space="preserve">). </w:delText>
        </w:r>
      </w:del>
      <w:ins w:id="867" w:author="Tekijä">
        <w:r w:rsidR="000F759E" w:rsidRPr="00CD7D7A">
          <w:rPr>
            <w:lang w:val="en-US"/>
          </w:rPr>
          <w:t xml:space="preserve">-rakenteella. </w:t>
        </w:r>
      </w:ins>
      <w:del w:id="868" w:author="Tekijä">
        <w:r w:rsidRPr="00CD7D7A" w:rsidDel="000F759E">
          <w:rPr>
            <w:lang w:val="en-US"/>
          </w:rPr>
          <w:delText>Act:in  k</w:delText>
        </w:r>
      </w:del>
      <w:ins w:id="869" w:author="Tekijä">
        <w:r w:rsidR="000F759E">
          <w:t>K</w:t>
        </w:r>
      </w:ins>
      <w:r w:rsidRPr="006B7AF6">
        <w:t>enttä</w:t>
      </w:r>
      <w:r>
        <w:t xml:space="preserve">koodilla </w:t>
      </w:r>
      <w:del w:id="870" w:author="Tekijä">
        <w:r w:rsidRPr="006B7AF6" w:rsidDel="000F759E">
          <w:delText xml:space="preserve"> </w:delText>
        </w:r>
      </w:del>
      <w:r w:rsidRPr="006B7AF6">
        <w:t>(element</w:t>
      </w:r>
      <w:r>
        <w:t>ti code) tunnistetaan tiedon merkitys.</w:t>
      </w:r>
      <w:r w:rsidRPr="006B7AF6">
        <w:t xml:space="preserve"> </w:t>
      </w:r>
      <w:del w:id="871" w:author="Tekijä">
        <w:r w:rsidDel="000F759E">
          <w:delText>Act:in</w:delText>
        </w:r>
        <w:r w:rsidRPr="006B7AF6" w:rsidDel="000F759E">
          <w:delText xml:space="preserve"> t</w:delText>
        </w:r>
      </w:del>
      <w:ins w:id="872" w:author="Tekijä">
        <w:r w:rsidR="000F759E">
          <w:t>T</w:t>
        </w:r>
      </w:ins>
      <w:r w:rsidRPr="006B7AF6">
        <w:t>ext-elementti viittaa kysei</w:t>
      </w:r>
      <w:r>
        <w:t xml:space="preserve">sen </w:t>
      </w:r>
      <w:r w:rsidRPr="006B7AF6">
        <w:t xml:space="preserve">tiedon koko tekstiosuuteen. </w:t>
      </w:r>
      <w:moveToRangeStart w:id="873" w:author="Tekijä" w:name="move417293010"/>
      <w:moveTo w:id="874" w:author="Tekijä">
        <w:del w:id="875" w:author="Tekijä">
          <w:r w:rsidR="000F759E" w:rsidDel="000F759E">
            <w:delText>Tiedot näyttömuodossa sijoitetaan section.text-elementtiin. Text-elementissä on tietoja useasta eri entrystä.</w:delText>
          </w:r>
        </w:del>
      </w:moveTo>
      <w:moveToRangeEnd w:id="873"/>
      <w:del w:id="876" w:author="Tekijä">
        <w:r w:rsidRPr="006B7AF6" w:rsidDel="000F759E">
          <w:delText>Käy</w:delText>
        </w:r>
        <w:r w:rsidDel="000F759E">
          <w:delText>ttäjän syöttämät näyttötietoken</w:delText>
        </w:r>
        <w:r w:rsidRPr="006B7AF6" w:rsidDel="000F759E">
          <w:delText>tät merkataan antamalla tietokentälle attribuutti styleCode="xUnstructured".</w:delText>
        </w:r>
      </w:del>
    </w:p>
    <w:p w14:paraId="36E0D76A" w14:textId="2714036E" w:rsidR="00A56792" w:rsidDel="000F759E" w:rsidRDefault="00A56792" w:rsidP="000F759E">
      <w:pPr>
        <w:rPr>
          <w:del w:id="877" w:author="Tekijä"/>
        </w:rPr>
      </w:pPr>
    </w:p>
    <w:p w14:paraId="41AA8FE7" w14:textId="34BF3F55" w:rsidR="006A6799" w:rsidRDefault="00C577F0" w:rsidP="000F759E">
      <w:pPr>
        <w:rPr>
          <w:ins w:id="878" w:author="Tekijä"/>
        </w:rPr>
      </w:pPr>
      <w:ins w:id="879" w:author="Tekijä">
        <w:del w:id="880" w:author="Tekijä">
          <w:r w:rsidDel="000F759E">
            <w:delText xml:space="preserve"> </w:delText>
          </w:r>
        </w:del>
      </w:ins>
      <w:del w:id="881" w:author="Tekijä">
        <w:r w:rsidR="00A5604E" w:rsidDel="000F759E">
          <w:delText>Acteistä on viittaus tekstimuotoiseen osuuteen (text/reference).</w:delText>
        </w:r>
      </w:del>
    </w:p>
    <w:p w14:paraId="3078BE34" w14:textId="77777777" w:rsidR="006A6799" w:rsidRDefault="006A6799" w:rsidP="00A56792">
      <w:pPr>
        <w:rPr>
          <w:ins w:id="882" w:author="Tekijä"/>
        </w:rPr>
      </w:pPr>
    </w:p>
    <w:p w14:paraId="0FE4EC7F" w14:textId="77777777" w:rsidR="00891769" w:rsidRDefault="006A6799" w:rsidP="00A56792">
      <w:pPr>
        <w:rPr>
          <w:ins w:id="883" w:author="Tekijä"/>
        </w:rPr>
      </w:pPr>
      <w:ins w:id="884" w:author="Tekijä">
        <w:r>
  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  </w:r>
      </w:ins>
    </w:p>
    <w:p w14:paraId="3E18A02E" w14:textId="77777777" w:rsidR="00891769" w:rsidRDefault="00891769" w:rsidP="00A56792">
      <w:pPr>
        <w:rPr>
          <w:ins w:id="885" w:author="Tekijä"/>
        </w:rPr>
      </w:pPr>
    </w:p>
    <w:p w14:paraId="6AB4C97C" w14:textId="6902F42A" w:rsidR="00A5604E" w:rsidRDefault="00A5604E" w:rsidP="00A56792">
      <w:pPr>
        <w:rPr>
          <w:ins w:id="886" w:author="Tekijä"/>
        </w:rPr>
      </w:pPr>
      <w:r>
        <w:t xml:space="preserve">Monien yksittäisten tekstimuotoisten tietojen tapauksessa </w:t>
      </w:r>
      <w:del w:id="887" w:author="Tekijä">
        <w:r w:rsidDel="00BD09D9">
          <w:delText>(viittaus m</w:delText>
        </w:r>
        <w:r w:rsidR="004C2906" w:rsidDel="00BD09D9">
          <w:delText xml:space="preserve">yös originalText/referencestä) </w:delText>
        </w:r>
      </w:del>
      <w:r>
        <w:t>observation</w:t>
      </w:r>
      <w:r w:rsidR="004C2906">
        <w:t>:in</w:t>
      </w:r>
      <w:r>
        <w:t xml:space="preserve"> kenttäkoodilla ja </w:t>
      </w:r>
      <w:ins w:id="888" w:author="Tekijä">
        <w:r w:rsidR="00BD09D9">
          <w:t>value:n (xsi:type=”</w:t>
        </w:r>
        <w:del w:id="889" w:author="Tekijä">
          <w:r w:rsidR="00BD09D9" w:rsidDel="00CD7D7A">
            <w:delText>CV</w:delText>
          </w:r>
        </w:del>
        <w:r w:rsidR="00CD7D7A">
          <w:t>ED</w:t>
        </w:r>
        <w:del w:id="890" w:author="Tekijä">
          <w:r w:rsidR="00BD09D9" w:rsidDel="00CD7D7A">
            <w:delText>” ja nullFlavor=”NA”)</w:delText>
          </w:r>
        </w:del>
        <w:r w:rsidR="00CD7D7A">
          <w:t>”)</w:t>
        </w:r>
        <w:r w:rsidR="00BD09D9" w:rsidRPr="00BD09D9">
          <w:t xml:space="preserve"> </w:t>
        </w:r>
        <w:del w:id="891" w:author="Tekijä">
          <w:r w:rsidR="00BD09D9" w:rsidDel="00CD7D7A">
            <w:delText>originalText/</w:delText>
          </w:r>
        </w:del>
        <w:r w:rsidR="00BD09D9">
          <w:t xml:space="preserve">reference </w:t>
        </w:r>
      </w:ins>
      <w:r>
        <w:t xml:space="preserve">viittauksella pelkästään ”ankkuroidaan” </w:t>
      </w:r>
      <w:ins w:id="892" w:author="Tekijä">
        <w:r w:rsidR="00CD7D7A">
          <w:t xml:space="preserve">näyttömuodosta löytyvä </w:t>
        </w:r>
      </w:ins>
      <w:r>
        <w:t>teksti, jotta se on yksikäsitteisesti löydettävissä</w:t>
      </w:r>
      <w:ins w:id="893" w:author="Tekijä">
        <w:r w:rsidR="00BD09D9">
          <w:t>,</w:t>
        </w:r>
      </w:ins>
      <w:r>
        <w:t xml:space="preserve"> </w:t>
      </w:r>
      <w:del w:id="894" w:author="Tekijä">
        <w:r w:rsidDel="00891769">
          <w:delText>saapunutta sanomaa purettaessa</w:delText>
        </w:r>
      </w:del>
      <w:ins w:id="895" w:author="Tekijä">
        <w:r w:rsidR="00891769">
          <w:t>kun asiakirjalta päivitetään jonkun toisen ammat</w:t>
        </w:r>
        <w:r w:rsidR="00BD09D9">
          <w:t>t</w:t>
        </w:r>
        <w:r w:rsidR="00891769">
          <w:t>ilaisen kirjaamaa tekstimuotoista tietoa</w:t>
        </w:r>
      </w:ins>
      <w:r>
        <w:t xml:space="preserve"> (epävirallinen CDA R2 level IV periaate).</w:t>
      </w:r>
      <w:ins w:id="896" w:author="Tekijä">
        <w:r w:rsidR="00BD09D9">
          <w:t xml:space="preserve"> Ankkuroinnin toteutus on pakollinen Terveys- ja hoitosuunnitelman toteutuksessa niissä kentissä, missä sitä jatkossa on dokumentoitu käytettävän.</w:t>
        </w:r>
        <w:r w:rsidR="00CD7D7A">
          <w:t xml:space="preserve"> Seuraavassa esimerkki ankkuroinnista:</w:t>
        </w:r>
      </w:ins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rPr>
          <w:ins w:id="897" w:author="Tekijä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89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9" w:author="Tekijä"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ED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0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01" w:author="Tekijä">
              <w:r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#OID1.2.246.10.1234567.11.2014.300.6.1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02" w:author="Tekijä"/>
              </w:rPr>
            </w:pPr>
            <w:ins w:id="903" w:author="Tekijä"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904" w:name="_Toc421785256"/>
      <w:r>
        <w:t>Hoidon tarve</w:t>
      </w:r>
      <w:bookmarkEnd w:id="904"/>
    </w:p>
    <w:p w14:paraId="7C2802D3" w14:textId="7294D680" w:rsidR="006F3E0B" w:rsidRPr="002E3802" w:rsidDel="00694DB8" w:rsidRDefault="002E3802" w:rsidP="006F3E0B">
      <w:pPr>
        <w:rPr>
          <w:del w:id="905" w:author="Tekijä"/>
        </w:rPr>
      </w:pPr>
      <w:del w:id="906" w:author="Tekijä">
        <w:r w:rsidRPr="002E3802" w:rsidDel="00694DB8">
          <w:delText>Hoidon tarve aloittaa oman otsikkotasonsa.</w:delText>
        </w:r>
        <w:r w:rsidR="001A221E" w:rsidDel="00694DB8">
          <w:delText xml:space="preserve"> </w:delText>
        </w:r>
      </w:del>
      <w:moveFromRangeStart w:id="907" w:author="Tekijä" w:name="move417293628"/>
      <w:moveFrom w:id="908" w:author="Tekijä">
        <w:del w:id="909" w:author="Tekijä">
          <w:r w:rsidR="001A221E" w:rsidDel="00694DB8">
            <w:delText>Tämä otsikkotaso on pakollinen.</w:delText>
          </w:r>
        </w:del>
      </w:moveFrom>
      <w:moveFromRangeEnd w:id="907"/>
    </w:p>
    <w:p w14:paraId="26014A18" w14:textId="71E9AE7E" w:rsidR="00A56792" w:rsidRPr="00A56792" w:rsidDel="00694DB8" w:rsidRDefault="00A56792" w:rsidP="00A56792">
      <w:pPr>
        <w:rPr>
          <w:del w:id="910" w:author="Tekijä"/>
        </w:rPr>
      </w:pPr>
    </w:p>
    <w:p w14:paraId="1A8454DC" w14:textId="2CD81BF3" w:rsidR="00CF1432" w:rsidRDefault="00694DB8" w:rsidP="00E6481D">
      <w:ins w:id="911" w:author="Tekijä">
        <w:r>
          <w:t xml:space="preserve">Hoidon tarve- tietoryhmälle </w:t>
        </w:r>
      </w:ins>
      <w:del w:id="912" w:author="Tekijä">
        <w:r w:rsidR="006B7AF6" w:rsidDel="00694DB8">
          <w:delText>O</w:delText>
        </w:r>
      </w:del>
      <w:ins w:id="913" w:author="Tekijä">
        <w:r>
          <w:t>o</w:t>
        </w:r>
      </w:ins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ins w:id="914" w:author="Tekijä">
        <w:r w:rsidRPr="00694DB8">
          <w:t xml:space="preserve"> </w:t>
        </w:r>
      </w:ins>
      <w:moveToRangeStart w:id="915" w:author="Tekijä" w:name="move417293628"/>
      <w:moveTo w:id="916" w:author="Tekijä">
        <w:r>
          <w:t>Tämä otsikko</w:t>
        </w:r>
        <w:del w:id="917" w:author="Tekijä">
          <w:r w:rsidDel="00694DB8">
            <w:delText>taso</w:delText>
          </w:r>
        </w:del>
        <w:r>
          <w:t xml:space="preserve"> on pakollinen.</w:t>
        </w:r>
      </w:moveTo>
      <w:moveToRangeEnd w:id="915"/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918" w:author="Tekijä">
              <w:r w:rsidRPr="004A6F7E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C577F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B7AF6"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</w:delText>
              </w:r>
              <w:r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C87AC7" w:rsidRPr="004A6F7E" w:rsidDel="00C577F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4</w:delText>
              </w:r>
              <w:r w:rsidRPr="004A6F7E" w:rsidDel="00C577F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77777777" w:rsidR="008950AD" w:rsidRPr="004A6F7E" w:rsidRDefault="008950AD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pPrChange w:id="919" w:author="Tekijä">
                <w:pPr>
                  <w:autoSpaceDE w:val="0"/>
                  <w:autoSpaceDN w:val="0"/>
                  <w:adjustRightInd w:val="0"/>
                  <w:jc w:val="left"/>
                </w:pPr>
              </w:pPrChange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920" w:author="Tekijä">
              <w:r w:rsidRPr="004A6F7E" w:rsidDel="00C577F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921" w:name="_Toc421785257"/>
      <w:r>
        <w:t>Hoidon tarve tekstinä</w:t>
      </w:r>
      <w:bookmarkEnd w:id="921"/>
    </w:p>
    <w:p w14:paraId="2A3730B3" w14:textId="5937B3AC" w:rsidR="00C87AC7" w:rsidRPr="001D5498" w:rsidRDefault="00C87AC7" w:rsidP="00C87AC7">
      <w:r>
        <w:t xml:space="preserve">Ensimmäinen entry </w:t>
      </w:r>
      <w:del w:id="922" w:author="Tekijä">
        <w:r w:rsidDel="00694DB8">
          <w:delText xml:space="preserve">aloitetaan </w:delText>
        </w:r>
      </w:del>
      <w:ins w:id="923" w:author="Tekijä">
        <w:r w:rsidR="00694DB8">
          <w:t xml:space="preserve">on </w:t>
        </w:r>
      </w:ins>
      <w:r>
        <w:t>observation-</w:t>
      </w:r>
      <w:del w:id="924" w:author="Tekijä">
        <w:r w:rsidDel="00694DB8">
          <w:delText>ele</w:delText>
        </w:r>
        <w:r w:rsidR="006A5367" w:rsidDel="00694DB8">
          <w:delText>ment</w:delText>
        </w:r>
        <w:r w:rsidDel="00694DB8">
          <w:delText>illä</w:delText>
        </w:r>
      </w:del>
      <w:ins w:id="925" w:author="Tekijä">
        <w:r w:rsidR="00694DB8">
          <w:t>rakenne</w:t>
        </w:r>
      </w:ins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AF5158">
        <w:t>1.2.246.6.12.2002.</w:t>
      </w:r>
      <w:del w:id="926" w:author="Tekijä">
        <w:r w:rsidR="00AF5158" w:rsidDel="00C577F0">
          <w:delText>323.2012</w:delText>
        </w:r>
      </w:del>
      <w:ins w:id="927" w:author="Tekijä">
        <w:r w:rsidR="00C577F0">
          <w:t>345</w:t>
        </w:r>
      </w:ins>
      <w:r w:rsidR="00587985">
        <w:t>.</w:t>
      </w:r>
      <w:r>
        <w:t xml:space="preserve"> Text-elementistä viitataan tämän tietokokonaisuuden sectio</w:t>
      </w:r>
      <w:r w:rsidR="004C2906">
        <w:t>n/text</w:t>
      </w:r>
      <w:ins w:id="928" w:author="Tekijä">
        <w:r w:rsidR="00CD7D7A">
          <w:t>/paragraph</w:t>
        </w:r>
      </w:ins>
      <w:r w:rsidR="004C2906">
        <w:t>-OID:iin</w:t>
      </w:r>
      <w:ins w:id="929" w:author="Tekijä">
        <w:r w:rsidR="00CD7D7A">
          <w:t xml:space="preserve"> ja value:sta </w:t>
        </w:r>
        <w:r w:rsidR="00184C49">
          <w:t>content-OID:n, missä kirjattu teksti on</w:t>
        </w:r>
      </w:ins>
      <w:r w:rsidR="004C2906">
        <w:t xml:space="preserve">. </w:t>
      </w:r>
      <w:del w:id="930" w:author="Tekijä">
        <w:r w:rsidR="004C2906" w:rsidDel="00C577F0">
          <w:delText xml:space="preserve">Value-elementin </w:delText>
        </w:r>
        <w:r w:rsidR="001D5498" w:rsidRPr="001D5498" w:rsidDel="00C577F0">
          <w:delText>original</w:delText>
        </w:r>
        <w:r w:rsidR="001D5498" w:rsidDel="00C577F0">
          <w:delText>Text/reference-elementistä viitataan käy</w:delText>
        </w:r>
        <w:r w:rsidR="00587985" w:rsidDel="00C577F0">
          <w:delText>t</w:delText>
        </w:r>
        <w:r w:rsidR="001D5498" w:rsidDel="00C577F0">
          <w:delText>täjän syö</w:delText>
        </w:r>
        <w:r w:rsidR="00587985" w:rsidDel="00C577F0">
          <w:delText>t</w:delText>
        </w:r>
        <w:r w:rsidR="001D5498" w:rsidDel="00C577F0">
          <w:delText>tämään hoidon tarve tekstiin.</w:delText>
        </w:r>
      </w:del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3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32" w:author="Tekijä">
              <w:r w:rsidRPr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3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34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CD7D7A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C14A7BF" w14:textId="1A66E01E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6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2690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12690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12690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12690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</w:t>
              </w:r>
              <w:del w:id="937" w:author="Tekijä">
                <w:r w:rsidRPr="00126905" w:rsidDel="006A6404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2015.X</w:delText>
                </w:r>
              </w:del>
              <w:r w:rsidR="006A6404" w:rsidRPr="0012690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2015.21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3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39" w:author="Tekijä">
              <w:r w:rsidRPr="0012690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126905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hoidon tarve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26D228E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4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1" w:author="Tekijä">
              <w:r w:rsidRPr="0012690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77812C9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4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3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101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tarve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4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5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4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7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#OID1.2.246.10.1234567.11.2014.300.6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4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49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5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1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ED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5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3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CD7D7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D7D7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#OID1.2.246.10.1234567.11.2014.300.6.1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5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5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ins w:id="95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57" w:author="Tekijä">
              <w:r w:rsidRPr="00CD7D7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1981EFF" w14:textId="371B3139" w:rsidR="00587985" w:rsidRPr="00C577F0" w:rsidDel="00C577F0" w:rsidRDefault="00CD7D7A" w:rsidP="00587985">
            <w:pPr>
              <w:autoSpaceDE w:val="0"/>
              <w:autoSpaceDN w:val="0"/>
              <w:adjustRightInd w:val="0"/>
              <w:rPr>
                <w:del w:id="958" w:author="Tekijä"/>
                <w:rFonts w:ascii="Courier New" w:hAnsi="Courier New" w:cs="Courier New"/>
                <w:color w:val="000000"/>
                <w:sz w:val="18"/>
                <w:highlight w:val="white"/>
                <w:lang w:val="fr-FR" w:eastAsia="fi-FI"/>
              </w:rPr>
            </w:pPr>
            <w:ins w:id="959" w:author="Tekijä"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CD7D7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</w:t>
              </w:r>
              <w:r w:rsidRPr="00CD7D7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960" w:author="Tekijä">
              <w:r w:rsidR="00587985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587985"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AE4B49"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AE4B49"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AE4B49"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33E9DFA0" w14:textId="77777777" w:rsidR="00587985" w:rsidRPr="00C577F0" w:rsidDel="00C577F0" w:rsidRDefault="00587985" w:rsidP="00587985">
            <w:pPr>
              <w:autoSpaceDE w:val="0"/>
              <w:autoSpaceDN w:val="0"/>
              <w:adjustRightInd w:val="0"/>
              <w:rPr>
                <w:del w:id="961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962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101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2E34BF70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963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964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8A0FC03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965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966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C577F0" w:rsidDel="00C577F0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#OID1.2.246.10.123456.11.2012.160.5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2F0CE24" w14:textId="77777777" w:rsidR="00A35135" w:rsidRPr="00C577F0" w:rsidDel="00C577F0" w:rsidRDefault="00A35135" w:rsidP="00A35135">
            <w:pPr>
              <w:autoSpaceDE w:val="0"/>
              <w:autoSpaceDN w:val="0"/>
              <w:adjustRightInd w:val="0"/>
              <w:rPr>
                <w:del w:id="967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968" w:author="Tekijä">
              <w:r w:rsidRPr="00C577F0" w:rsidDel="00C577F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3B2106C2" w14:textId="1662A1A4" w:rsidR="00A35135" w:rsidRPr="00C577F0" w:rsidDel="00BD09D9" w:rsidRDefault="00587985" w:rsidP="00A35135">
            <w:pPr>
              <w:autoSpaceDE w:val="0"/>
              <w:autoSpaceDN w:val="0"/>
              <w:adjustRightInd w:val="0"/>
              <w:jc w:val="left"/>
              <w:rPr>
                <w:del w:id="96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970" w:author="Tekijä"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="00A35135"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="00A35135" w:rsidRPr="00C577F0" w:rsidDel="00BD09D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="00A35135" w:rsidRPr="00C577F0" w:rsidDel="00BD09D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="00A35135"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A35135"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="00A35135"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="00A35135" w:rsidRPr="00C577F0" w:rsidDel="00BD09D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nullFlavor</w:delText>
              </w:r>
              <w:r w:rsidR="00A35135"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A35135"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OTH</w:delText>
              </w:r>
              <w:r w:rsidR="00A35135"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7D0D057B" w14:textId="41E1B661" w:rsidR="00A35135" w:rsidRPr="00C577F0" w:rsidDel="00BD09D9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97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972" w:author="Tekijä"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     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577F0" w:rsidDel="00BD09D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77984B0C" w14:textId="4FF9C016" w:rsidR="00A35135" w:rsidRPr="00C577F0" w:rsidDel="00BD09D9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97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974" w:author="Tekijä"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C577F0" w:rsidDel="00BD09D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C577F0" w:rsidDel="00BD09D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</w:delText>
              </w:r>
              <w:r w:rsidR="00C635D0"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5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288405DE" w14:textId="4B750AC9" w:rsidR="00A35135" w:rsidRPr="00C577F0" w:rsidDel="00BD09D9" w:rsidRDefault="00A35135" w:rsidP="00A35135">
            <w:pPr>
              <w:autoSpaceDE w:val="0"/>
              <w:autoSpaceDN w:val="0"/>
              <w:adjustRightInd w:val="0"/>
              <w:jc w:val="left"/>
              <w:rPr>
                <w:del w:id="97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976" w:author="Tekijä"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C577F0" w:rsidDel="00BD09D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originalText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BE1EEE3" w14:textId="0A6761FB" w:rsidR="00587985" w:rsidRPr="00C577F0" w:rsidDel="00BD09D9" w:rsidRDefault="00A35135" w:rsidP="00A35135">
            <w:pPr>
              <w:autoSpaceDE w:val="0"/>
              <w:autoSpaceDN w:val="0"/>
              <w:adjustRightInd w:val="0"/>
              <w:rPr>
                <w:del w:id="977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978" w:author="Tekijä">
              <w:r w:rsidRPr="00C577F0" w:rsidDel="00BD09D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C577F0" w:rsidDel="00BD09D9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C577F0" w:rsidDel="00BD09D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5596611E" w14:textId="5B2DB571" w:rsidR="00587985" w:rsidRPr="00C577F0" w:rsidDel="00BD09D9" w:rsidRDefault="00587985" w:rsidP="00BD09D9">
            <w:pPr>
              <w:autoSpaceDE w:val="0"/>
              <w:autoSpaceDN w:val="0"/>
              <w:adjustRightInd w:val="0"/>
              <w:rPr>
                <w:del w:id="979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980" w:author="Tekijä"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C577F0" w:rsidDel="00C577F0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C577F0" w:rsidDel="00C577F0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0518900C" w14:textId="77777777" w:rsidR="00C87AC7" w:rsidRPr="00C577F0" w:rsidRDefault="00C87AC7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981" w:name="_Toc421785258"/>
      <w:r>
        <w:t>Toiminta- ja työkykyyn liittyvät tarpeet</w:t>
      </w:r>
      <w:bookmarkEnd w:id="981"/>
    </w:p>
    <w:p w14:paraId="0405A8F5" w14:textId="77777777" w:rsidR="002920A9" w:rsidDel="00C577F0" w:rsidRDefault="002920A9" w:rsidP="002920A9">
      <w:pPr>
        <w:rPr>
          <w:del w:id="982" w:author="Tekijä"/>
          <w:lang w:val="en-US"/>
        </w:rPr>
      </w:pPr>
    </w:p>
    <w:p w14:paraId="682F8429" w14:textId="49F80B0E" w:rsidR="002920A9" w:rsidRDefault="002920A9" w:rsidP="002920A9">
      <w:r w:rsidRPr="002920A9">
        <w:t xml:space="preserve">Nämä tiedot sijoitetaan omaan entryynsä. </w:t>
      </w:r>
      <w:r>
        <w:t xml:space="preserve">Observation rakenne on vastaavanlainen kuin hoidon tarpeen tapauksessa. Observation saa nyt kenttäkoodin 102 (toiminta- ja työkykyyn liittyvät tarpeet). Varsinainen teksti </w:t>
      </w:r>
      <w:del w:id="983" w:author="Tekijä">
        <w:r w:rsidDel="00C577F0">
          <w:delText xml:space="preserve">siis </w:delText>
        </w:r>
      </w:del>
      <w:r>
        <w:t>sijaitsee section/text</w:t>
      </w:r>
      <w:ins w:id="984" w:author="Tekijä">
        <w:r w:rsidR="00757E02">
          <w:t>/paragraph</w:t>
        </w:r>
      </w:ins>
      <w:r>
        <w:t>:</w:t>
      </w:r>
      <w:del w:id="985" w:author="Tekijä">
        <w:r w:rsidDel="00757E02">
          <w:delText>issä</w:delText>
        </w:r>
      </w:del>
      <w:ins w:id="986" w:author="Tekijä">
        <w:r w:rsidR="00757E02">
          <w:t>issa omassa content:ssa</w:t>
        </w:r>
        <w:r w:rsidR="00694DB8">
          <w:t>, johon viitataan entry:stä vastaavalla tavalla kuin edellä hoidon tarve tekstinä- kohdassa.</w:t>
        </w:r>
      </w:ins>
      <w:del w:id="987" w:author="Tekijä">
        <w:r w:rsidDel="00C577F0">
          <w:delText>, mutta siihen pystytään täsmällisesti viittaamaan OID:in avulla</w:delText>
        </w:r>
        <w:r w:rsidDel="00694DB8">
          <w:delText>.</w:delText>
        </w:r>
      </w:del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988" w:name="_Toc421785259"/>
      <w:r>
        <w:t>Hoidon syy</w:t>
      </w:r>
      <w:bookmarkEnd w:id="988"/>
      <w:r>
        <w:t xml:space="preserve"> </w:t>
      </w:r>
    </w:p>
    <w:p w14:paraId="1A457FDC" w14:textId="77777777" w:rsidR="002920A9" w:rsidDel="00C577F0" w:rsidRDefault="002920A9" w:rsidP="002920A9">
      <w:pPr>
        <w:rPr>
          <w:del w:id="989" w:author="Tekijä"/>
          <w:lang w:val="en-US"/>
        </w:rPr>
      </w:pPr>
    </w:p>
    <w:p w14:paraId="7746E433" w14:textId="77777777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</w:t>
      </w:r>
      <w:del w:id="990" w:author="Tekijä">
        <w:r w:rsidR="00786509" w:rsidDel="00C577F0">
          <w:delText>, ICF</w:delText>
        </w:r>
      </w:del>
      <w:r w:rsidR="00786509">
        <w:t>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11644034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ins w:id="991" w:author="Tekijä">
        <w:r w:rsidR="007C2992">
          <w:t>/</w:t>
        </w:r>
      </w:ins>
      <w:r w:rsidRPr="00757E02">
        <w:rPr>
          <w:szCs w:val="24"/>
        </w:rPr>
        <w:t xml:space="preserve">component&gt;-rakenne toistuu. TemplateId:ssä organizerille annetaan arvo </w:t>
      </w:r>
      <w:r w:rsidR="00AF5158" w:rsidRPr="007C2992">
        <w:rPr>
          <w:color w:val="000000"/>
          <w:szCs w:val="24"/>
          <w:highlight w:val="white"/>
        </w:rPr>
        <w:t>1.2.246.6.12.2002.</w:t>
      </w:r>
      <w:del w:id="992" w:author="Tekijä">
        <w:r w:rsidR="00AF5158" w:rsidRPr="007C2992" w:rsidDel="00404479">
          <w:rPr>
            <w:color w:val="000000"/>
            <w:szCs w:val="24"/>
            <w:highlight w:val="white"/>
          </w:rPr>
          <w:delText>323.2012</w:delText>
        </w:r>
      </w:del>
      <w:ins w:id="993" w:author="Tekijä">
        <w:r w:rsidR="00404479" w:rsidRPr="007C2992">
          <w:rPr>
            <w:color w:val="000000"/>
            <w:szCs w:val="24"/>
            <w:highlight w:val="white"/>
          </w:rPr>
          <w:t>345</w:t>
        </w:r>
      </w:ins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p w14:paraId="050BF41D" w14:textId="5A336A04" w:rsidR="00DE2D98" w:rsidDel="007C2992" w:rsidRDefault="00DE2D98" w:rsidP="00DE2D98">
      <w:pPr>
        <w:rPr>
          <w:del w:id="994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9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96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Hoidon syy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9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998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entry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99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0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määrittelyn versio, jonka mukaisesti entry tehty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042DCCD" w14:textId="4FD77169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0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0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1.2.246.777.11.</w:t>
              </w:r>
              <w:del w:id="1003" w:author="Tekijä">
                <w:r w:rsidRPr="00404479" w:rsidDel="006A6404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2015.21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0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0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organizer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CLUSTER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7F3842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0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0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1.2.246.6.12.2002.345.111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0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0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statusCode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active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1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1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1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1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EEE191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ins w:id="10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1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syy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1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1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10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E11.9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1.2.246.537.6.1.1999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Tautiluokitus ICD-10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Aikuistyypin diabetes ilman komplikaatioita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113 Hoidon syyn tarkenne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2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2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originalText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A05C23" w14:textId="16EE976A" w:rsidR="00404479" w:rsidRPr="00404479" w:rsidDel="007C2992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2" w:author="Tekijä"/>
                <w:del w:id="10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1FB8B60" w14:textId="75712B7D" w:rsidR="00404479" w:rsidRPr="00404479" w:rsidDel="007C2992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1035" w:author="Tekijä"/>
                <w:del w:id="103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37" w:author="Tekijä">
              <w:del w:id="1038" w:author="Tekijä"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   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</w:delText>
                </w:r>
                <w:r w:rsidRPr="00404479" w:rsidDel="007C2992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value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xsi:type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CV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code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E66.8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codeSystem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1.2.246.537.6.1.1999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codeSystemName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Tautiluokitus ICD-10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displayName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Muu lihavuus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"&gt;</w:delText>
                </w:r>
              </w:del>
            </w:ins>
          </w:p>
          <w:p w14:paraId="2A1EA1A4" w14:textId="7769AA38" w:rsidR="00404479" w:rsidRPr="00404479" w:rsidDel="007C2992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39" w:author="Tekijä"/>
                <w:del w:id="104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41" w:author="Tekijä">
              <w:del w:id="1042" w:author="Tekijä"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      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</w:delText>
                </w:r>
                <w:r w:rsidRPr="00404479" w:rsidDel="007C2992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originalText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&gt;</w:delText>
                </w:r>
              </w:del>
            </w:ins>
          </w:p>
          <w:p w14:paraId="742BDA28" w14:textId="2908F192" w:rsidR="00404479" w:rsidRPr="00404479" w:rsidDel="007C2992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43" w:author="Tekijä"/>
                <w:del w:id="104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45" w:author="Tekijä">
              <w:del w:id="1046" w:author="Tekijä"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         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</w:delText>
                </w:r>
                <w:r w:rsidRPr="00404479" w:rsidDel="007C2992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reference</w:delText>
                </w:r>
                <w:r w:rsidRPr="00404479" w:rsidDel="007C2992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04479" w:rsidDel="007C2992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value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#OID1.2.246.10.1234567.11.2014.300.12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"/&gt;</w:delText>
                </w:r>
              </w:del>
            </w:ins>
          </w:p>
          <w:p w14:paraId="515D2F9C" w14:textId="562A4694" w:rsidR="00404479" w:rsidRPr="00404479" w:rsidDel="007C2992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047" w:author="Tekijä"/>
                <w:del w:id="104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49" w:author="Tekijä">
              <w:del w:id="1050" w:author="Tekijä"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      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&lt;/</w:delText>
                </w:r>
                <w:r w:rsidRPr="00404479" w:rsidDel="007C2992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originalText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&gt;</w:delText>
                </w:r>
              </w:del>
            </w:ins>
          </w:p>
          <w:p w14:paraId="7EF84FE8" w14:textId="15A285AA" w:rsidR="00DE2D98" w:rsidDel="007C2992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ins w:id="1052" w:author="Tekijä">
              <w:del w:id="1053" w:author="Tekijä">
                <w:r w:rsidRPr="00404479" w:rsidDel="007C299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   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&lt;/</w:delText>
                </w:r>
                <w:r w:rsidRPr="00404479" w:rsidDel="007C2992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value</w:delText>
                </w:r>
                <w:r w:rsidRPr="00404479" w:rsidDel="007C2992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&gt;</w:delText>
                </w:r>
              </w:del>
            </w:ins>
            <w:del w:id="1054" w:author="Tekijä">
              <w:r w:rsidR="00DE2D98" w:rsidDel="007C2992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="00DE2D98" w:rsidDel="007C2992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entry</w:delText>
              </w:r>
              <w:r w:rsidR="00DE2D98" w:rsidDel="007C2992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71E6820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5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56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organizer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moodCode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EVN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classCode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CLUSTER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</w:del>
          </w:p>
          <w:p w14:paraId="048D5C62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7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58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templateId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root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1.2.246.6.1</w:delText>
              </w:r>
              <w:r w:rsidR="00AF515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2.2002.323.2012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.111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3E1DDD64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59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60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statusCode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active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1AC30B3D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62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4792E8B2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3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64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/&gt;</w:delText>
              </w:r>
            </w:del>
          </w:p>
          <w:p w14:paraId="69F5BDB8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5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1066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37C1982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7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68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 xml:space="preserve">          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AEB45A7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69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70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/&gt;</w:delText>
              </w:r>
            </w:del>
          </w:p>
          <w:p w14:paraId="4EDBDEB3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7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72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component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63FB5A5B" w14:textId="77777777" w:rsidR="00D2220B" w:rsidDel="00404479" w:rsidRDefault="00D2220B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73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74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 xml:space="preserve">         </w:delText>
              </w:r>
            </w:del>
          </w:p>
          <w:p w14:paraId="3CC65363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75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76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organizer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1F79E03F" w14:textId="77777777" w:rsidR="00DE2D98" w:rsidDel="00404479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077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78" w:author="Tekijä"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entry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219C9E37" w14:textId="77777777" w:rsidR="00DE2D98" w:rsidRPr="00337FC6" w:rsidRDefault="00DE2D9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2C238F5F" w14:textId="77777777" w:rsidR="00DE2D98" w:rsidRPr="00BE3438" w:rsidDel="00404479" w:rsidRDefault="00DE2D98" w:rsidP="00DE2D98">
      <w:pPr>
        <w:rPr>
          <w:del w:id="1079" w:author="Tekijä"/>
          <w:lang w:val="en-US"/>
        </w:rPr>
      </w:pPr>
    </w:p>
    <w:p w14:paraId="6B400800" w14:textId="77777777" w:rsidR="00DE2D98" w:rsidRPr="00BE3438" w:rsidDel="00404479" w:rsidRDefault="00DE2D98" w:rsidP="002920A9">
      <w:pPr>
        <w:rPr>
          <w:del w:id="1080" w:author="Tekijä"/>
          <w:lang w:val="en-US"/>
        </w:rPr>
      </w:pPr>
    </w:p>
    <w:p w14:paraId="127FD5B3" w14:textId="77777777" w:rsidR="003073D8" w:rsidRPr="00BE3438" w:rsidDel="00404479" w:rsidRDefault="003073D8" w:rsidP="003073D8">
      <w:pPr>
        <w:rPr>
          <w:del w:id="1081" w:author="Tekijä"/>
          <w:lang w:val="en-US"/>
        </w:rPr>
      </w:pPr>
    </w:p>
    <w:p w14:paraId="4D35E481" w14:textId="77777777" w:rsidR="003073D8" w:rsidRPr="00BE3438" w:rsidDel="00404479" w:rsidRDefault="003073D8" w:rsidP="003073D8">
      <w:pPr>
        <w:rPr>
          <w:del w:id="1082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073D8" w:rsidRPr="00A35135" w:rsidDel="00404479" w14:paraId="115FD8BA" w14:textId="77777777" w:rsidTr="00570CF5">
        <w:trPr>
          <w:del w:id="1083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16B6" w14:textId="77777777" w:rsidR="003073D8" w:rsidRPr="00BF6B8D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84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1085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</w:del>
          </w:p>
          <w:p w14:paraId="44500288" w14:textId="77777777" w:rsidR="003073D8" w:rsidRPr="00BF6B8D" w:rsidDel="00404479" w:rsidRDefault="00786509" w:rsidP="003073D8">
            <w:pPr>
              <w:autoSpaceDE w:val="0"/>
              <w:autoSpaceDN w:val="0"/>
              <w:adjustRightInd w:val="0"/>
              <w:jc w:val="left"/>
              <w:rPr>
                <w:del w:id="1086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1087" w:author="Tekijä"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 xml:space="preserve">   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="003073D8" w:rsidRPr="00BF6B8D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observation</w:delText>
              </w:r>
              <w:r w:rsidR="003073D8"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classCode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3073D8"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OBS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="003073D8"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moodCode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="003073D8"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EVN</w:delText>
              </w:r>
              <w:r w:rsidR="003073D8"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"&gt;</w:delText>
              </w:r>
            </w:del>
          </w:p>
          <w:p w14:paraId="4C7E0102" w14:textId="77777777" w:rsidR="003073D8" w:rsidRPr="00BF6B8D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88" w:author="Tekijä"/>
                <w:rFonts w:ascii="Arial" w:hAnsi="Arial" w:cs="Arial"/>
                <w:color w:val="000000"/>
                <w:sz w:val="20"/>
                <w:highlight w:val="white"/>
                <w:lang w:val="fr-FR"/>
              </w:rPr>
            </w:pPr>
            <w:del w:id="1089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&lt;</w:delText>
              </w:r>
              <w:r w:rsidRPr="00BF6B8D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fr-FR"/>
                </w:rPr>
                <w:delText>code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code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delText>111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codeSystem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="</w:delText>
              </w:r>
              <w:r w:rsidRPr="00BF6B8D" w:rsidDel="00404479">
                <w:rPr>
                  <w:rFonts w:ascii="Arial" w:hAnsi="Arial" w:cs="Arial"/>
                  <w:sz w:val="20"/>
                  <w:lang w:val="fr-FR" w:eastAsia="fi-FI"/>
                </w:rPr>
                <w:delText>1.2.246.6.12.2002.323.2012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"</w:delText>
              </w:r>
              <w:r w:rsidRPr="00BF6B8D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fr-FR"/>
                </w:rPr>
                <w:delText xml:space="preserve"> </w:delText>
              </w:r>
              <w:r w:rsidRPr="00BF6B8D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fr-FR"/>
                </w:rPr>
                <w:delText>/&gt;</w:delText>
              </w:r>
            </w:del>
          </w:p>
          <w:p w14:paraId="18F98F42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90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91" w:author="Tekijä">
              <w:r w:rsidRPr="00BF6B8D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fr-FR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8F98F2C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92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93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#</w:delText>
              </w:r>
              <w:r w:rsidRPr="00F52C41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OID1.2.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246.10.123456.11.2012.160.</w:delText>
              </w:r>
              <w:r w:rsidR="00C635D0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7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58F66DAA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94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95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00D9F511" w14:textId="77777777" w:rsidR="003073D8" w:rsidRPr="009E4BB7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96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97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3073D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&lt;!</w:delText>
              </w:r>
              <w:r w:rsidR="00931A56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--</w:delText>
              </w:r>
              <w:r w:rsidR="00090C42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111-</w:delText>
              </w:r>
              <w:r w:rsidDel="00404479">
                <w:rPr>
                  <w:rFonts w:ascii="Arial" w:hAnsi="Arial" w:cs="Arial"/>
                  <w:color w:val="808080"/>
                  <w:sz w:val="20"/>
                  <w:highlight w:val="white"/>
                  <w:lang w:val="en-US"/>
                </w:rPr>
                <w:delText>Hoidon syy koodattuna</w:delText>
              </w:r>
              <w:r w:rsidRPr="009E4BB7" w:rsidDel="00404479">
                <w:rPr>
                  <w:rFonts w:ascii="Arial" w:hAnsi="Arial" w:cs="Arial"/>
                  <w:color w:val="808080"/>
                  <w:sz w:val="20"/>
                  <w:highlight w:val="white"/>
                  <w:lang w:val="en-US"/>
                </w:rPr>
                <w:delText xml:space="preserve"> 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--&gt;</w:delText>
              </w:r>
            </w:del>
          </w:p>
          <w:p w14:paraId="449B4CA4" w14:textId="77777777" w:rsidR="003073D8" w:rsidRPr="009E4BB7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098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099" w:author="Tekijä"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Pr="009E4BB7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value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xsi:type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CV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J46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displayName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Äkillinen vaikea astma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codeSystem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1.2.246.537.6.1.1999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Pr="009E4BB7"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codeSystemName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ICD-10</w:delText>
              </w:r>
              <w:r w:rsidRPr="009E4BB7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</w:del>
          </w:p>
          <w:p w14:paraId="14D803A7" w14:textId="77777777" w:rsidR="003073D8" w:rsidRPr="00BE343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100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101" w:author="Tekijä"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9E4BB7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RPr="00BE3438"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originalText</w:delText>
              </w:r>
              <w:r w:rsidRPr="00BE3438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E10D4F7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102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103" w:author="Tekijä"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BE3438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#OID1.2.246.10.1246109.11.2011.152.</w:delText>
              </w:r>
              <w:r w:rsidR="00C635D0"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8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</w:del>
          </w:p>
          <w:p w14:paraId="26C6E385" w14:textId="77777777" w:rsidR="003073D8" w:rsidDel="00404479" w:rsidRDefault="003073D8" w:rsidP="003073D8">
            <w:pPr>
              <w:autoSpaceDE w:val="0"/>
              <w:autoSpaceDN w:val="0"/>
              <w:adjustRightInd w:val="0"/>
              <w:jc w:val="left"/>
              <w:rPr>
                <w:del w:id="1104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105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originalText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37132C59" w14:textId="77777777" w:rsidR="003073D8" w:rsidRPr="003073D8" w:rsidDel="00404479" w:rsidRDefault="003073D8" w:rsidP="003073D8">
            <w:pPr>
              <w:autoSpaceDE w:val="0"/>
              <w:autoSpaceDN w:val="0"/>
              <w:adjustRightInd w:val="0"/>
              <w:rPr>
                <w:del w:id="1106" w:author="Tekijä"/>
                <w:rFonts w:ascii="Arial" w:hAnsi="Arial" w:cs="Arial"/>
                <w:color w:val="000000"/>
                <w:sz w:val="20"/>
                <w:highlight w:val="white"/>
                <w:lang w:val="en-US" w:eastAsia="fi-FI"/>
              </w:rPr>
            </w:pPr>
            <w:del w:id="1107" w:author="Tekijä"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value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759933A9" w14:textId="77777777" w:rsidR="003073D8" w:rsidRPr="00337FC6" w:rsidDel="00404479" w:rsidRDefault="00786509" w:rsidP="00786509">
            <w:pPr>
              <w:autoSpaceDE w:val="0"/>
              <w:autoSpaceDN w:val="0"/>
              <w:adjustRightInd w:val="0"/>
              <w:jc w:val="left"/>
              <w:rPr>
                <w:del w:id="1108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109" w:author="Tekijä"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 &lt;/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observation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250A14A4" w14:textId="77777777" w:rsidR="003073D8" w:rsidRPr="00A35135" w:rsidDel="00404479" w:rsidRDefault="003073D8" w:rsidP="003073D8">
      <w:pPr>
        <w:rPr>
          <w:del w:id="1110" w:author="Tekijä"/>
        </w:rPr>
      </w:pPr>
    </w:p>
    <w:p w14:paraId="0EC68C7B" w14:textId="77777777" w:rsidR="003073D8" w:rsidDel="00404479" w:rsidRDefault="003073D8" w:rsidP="003073D8">
      <w:pPr>
        <w:rPr>
          <w:del w:id="1111" w:author="Tekijä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90CECCA" w14:textId="77777777" w:rsidR="00790E16" w:rsidDel="00404479" w:rsidRDefault="00790E16" w:rsidP="00790E16">
      <w:pPr>
        <w:rPr>
          <w:del w:id="1112" w:author="Tekijä"/>
          <w:lang w:val="en-US"/>
        </w:rPr>
      </w:pP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4A63F030" w14:textId="77777777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77023F8B" w14:textId="77777777" w:rsidR="00790E16" w:rsidDel="00404479" w:rsidRDefault="00790E16" w:rsidP="00790E16">
      <w:pPr>
        <w:rPr>
          <w:del w:id="1113" w:author="Tekijä"/>
        </w:rPr>
      </w:pP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15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1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B76A296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1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1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112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Palvelukokonaisuus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21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2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#OID1.2.246.10.1234567.11.2014.300.13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2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2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2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112-palvelukokonaisuus koodattuna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12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2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PK1006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1.2.246.537.6.89.2008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THL - Palvelukokonaisuusluokitus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Aikuistyypin diabetes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3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C0E612D" w14:textId="77777777" w:rsidR="00790E16" w:rsidRPr="00404479" w:rsidDel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133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1134" w:author="Tekijä"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="00790E16"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entryRelationship</w:delText>
              </w:r>
              <w:r w:rsidR="00790E16"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typeCode</w:delText>
              </w:r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790E16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COMP</w:delText>
              </w:r>
              <w:r w:rsidR="00790E1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  <w:r w:rsidR="00790E16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</w:p>
          <w:p w14:paraId="1EB2B113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136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483FE272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138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/&gt;</w:delText>
              </w:r>
            </w:del>
          </w:p>
          <w:p w14:paraId="55DF0043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3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140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6719E3CD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142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OID1.2.246.10.123456.11.2012.160.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>9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67452B07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3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144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&gt;</w:delText>
              </w:r>
            </w:del>
          </w:p>
          <w:p w14:paraId="63909989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5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146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--</w:delText>
              </w:r>
              <w:r w:rsidR="00090C42"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112-</w:delText>
              </w:r>
              <w:r w:rsidRPr="00404479" w:rsidDel="00404479">
                <w:rPr>
                  <w:rFonts w:ascii="Courier New" w:hAnsi="Courier New" w:cs="Courier New"/>
                  <w:color w:val="808080"/>
                  <w:sz w:val="18"/>
                  <w:highlight w:val="white"/>
                </w:rPr>
                <w:delText xml:space="preserve">palvelukokonaisuus koodattuna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--&gt;</w:delText>
              </w:r>
            </w:del>
          </w:p>
          <w:p w14:paraId="3D5F0F7C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47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del w:id="1148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CV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XX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delText xml:space="preserve"> 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1.2.246.537.6.89</w:delText>
              </w:r>
              <w:r w:rsidR="0086111C"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.2008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delText>"&gt;</w:delText>
              </w:r>
            </w:del>
          </w:p>
          <w:p w14:paraId="02E1E569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rPr>
                <w:del w:id="1149" w:author="Tekijä"/>
                <w:rFonts w:ascii="Courier New" w:hAnsi="Courier New" w:cs="Courier New"/>
                <w:color w:val="000000"/>
                <w:sz w:val="18"/>
                <w:highlight w:val="white"/>
                <w:lang w:val="en-US" w:eastAsia="fi-FI"/>
              </w:rPr>
            </w:pPr>
            <w:del w:id="1150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2F2AAD0F" w14:textId="77777777" w:rsidR="00790E16" w:rsidRPr="00404479" w:rsidDel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15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152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133DEFF9" w14:textId="77777777" w:rsidR="00790E16" w:rsidRPr="00404479" w:rsidRDefault="00790E16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153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>
      <w:pPr>
        <w:rPr>
          <w:ins w:id="1154" w:author="Tekijä"/>
        </w:rPr>
      </w:pPr>
    </w:p>
    <w:p w14:paraId="0DC66248" w14:textId="77777777" w:rsidR="00404479" w:rsidRDefault="00404479" w:rsidP="00404479">
      <w:pPr>
        <w:rPr>
          <w:ins w:id="1155" w:author="Tekijä"/>
        </w:rPr>
      </w:pPr>
      <w:ins w:id="1156" w:author="Tekijä">
        <w:r>
          <w:t>Author-elementissä ilmoitetaan koordinoivan ammattihenkilön nimi (tieto 115) ja koordinoiva palveluyksikkö (tieto 116) SOTE-rekisterin avulla. Author/timelle annetaan arvo nullFlavor=”NA”.</w:t>
        </w:r>
      </w:ins>
    </w:p>
    <w:p w14:paraId="0EB520A0" w14:textId="77777777" w:rsidR="00E119F1" w:rsidDel="00404479" w:rsidRDefault="00E119F1" w:rsidP="00E119F1">
      <w:pPr>
        <w:rPr>
          <w:del w:id="1157" w:author="Tekijä"/>
        </w:rPr>
      </w:pP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6639A7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59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Koordinoiva taho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61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6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A692AC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1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6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114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Koordinoiva taho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6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6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#OID1.2.246.10.1234567.11.2014.300.14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7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7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7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time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nullFlavor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NA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77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DE09DF9" w14:textId="77777777" w:rsidR="00404479" w:rsidRPr="00FD64F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79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nullFlavor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81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101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115-Ammattihenkilön nimi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836DA48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83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B60F90F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85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23FACDD" w14:textId="77777777" w:rsidR="00404479" w:rsidRPr="00626C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87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Siiri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89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Sokuri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91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93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5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101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7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101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116-Koordinoiva  palveluyksikkö </w:t>
              </w:r>
              <w:r w:rsidRPr="001101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2159D97" w14:textId="4C010248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1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9" w:author="Tekijä">
              <w:r w:rsidRPr="001101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del w:id="1200" w:author="Tekijä">
                <w:r w:rsidRPr="00404479" w:rsidDel="0020718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extension</w:delText>
                </w:r>
                <w:r w:rsidRPr="00404479" w:rsidDel="0020718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404479" w:rsidDel="0020718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1030</w:delText>
                </w:r>
                <w:r w:rsidRPr="00404479" w:rsidDel="0020718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404479" w:rsidDel="0020718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</w:del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="002071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.1030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24B984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0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D17838" w14:textId="72A0A6C4" w:rsidR="00404479" w:rsidRPr="00404479" w:rsidDel="006A679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11" w:author="Tekijä"/>
                <w:del w:id="12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13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AFDAED8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1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1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51297EA4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17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3FEC422E" w14:textId="77777777" w:rsidR="00066CB0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1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1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11</w:delText>
              </w:r>
              <w:r w:rsidR="00734D38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4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65B3A810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2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8436759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2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OID1.2.246.10.123456.11.2012.160.</w:delText>
              </w:r>
              <w:r w:rsidR="00734D38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1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0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CE08CA3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2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2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D8011BF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2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2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OTH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55359FA2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2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539DC20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3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#OID1.2.246.10.123456.11.2012.160.1</w:delText>
              </w:r>
              <w:r w:rsidR="00C635D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7BE7C0A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3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1A938E5" w14:textId="77777777" w:rsidR="00734D38" w:rsidRPr="00404479" w:rsidDel="00404479" w:rsidRDefault="00734D38" w:rsidP="00404479">
            <w:pPr>
              <w:suppressAutoHyphens/>
              <w:autoSpaceDE w:val="0"/>
              <w:autoSpaceDN w:val="0"/>
              <w:adjustRightInd w:val="0"/>
              <w:rPr>
                <w:del w:id="123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23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3F85194" w14:textId="77777777" w:rsidR="00066CB0" w:rsidRPr="00404479" w:rsidDel="00404479" w:rsidRDefault="00066C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3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author/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85E70EE" w14:textId="77777777" w:rsidR="00E119F1" w:rsidRPr="00404479" w:rsidDel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2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239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A1F61C8" w14:textId="77777777" w:rsidR="00E119F1" w:rsidRPr="00404479" w:rsidRDefault="00E119F1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40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5F9B67F7" w14:textId="77777777" w:rsidR="00734D38" w:rsidRPr="0011012D" w:rsidDel="00404479" w:rsidRDefault="00C635D0" w:rsidP="00734D38">
      <w:pPr>
        <w:rPr>
          <w:del w:id="1241" w:author="Tekijä"/>
          <w:lang w:val="en-US"/>
        </w:rPr>
      </w:pPr>
      <w:del w:id="1242" w:author="Tekijä">
        <w:r w:rsidRPr="0011012D" w:rsidDel="00404479">
          <w:rPr>
            <w:lang w:val="en-US"/>
          </w:rPr>
          <w:delText>Author-elementissä ilmoitetaan koordinoivan ammattihenkilön nimi (tieto 115) ja koordinoiva palveluyksikkö (tieto 116) SOTE-rekisterin avulla.</w:delText>
        </w:r>
        <w:r w:rsidR="00911972" w:rsidRPr="0011012D" w:rsidDel="00404479">
          <w:rPr>
            <w:lang w:val="en-US"/>
          </w:rPr>
          <w:delText xml:space="preserve"> Author/timelle annetaan arvo nullFlavor=”NA”.</w:delText>
        </w:r>
      </w:del>
    </w:p>
    <w:p w14:paraId="67F05172" w14:textId="77777777" w:rsidR="00C635D0" w:rsidRPr="0011012D" w:rsidDel="00404479" w:rsidRDefault="00C635D0" w:rsidP="00734D38">
      <w:pPr>
        <w:rPr>
          <w:del w:id="1243" w:author="Tekijä"/>
          <w:lang w:val="en-US"/>
        </w:rPr>
      </w:pPr>
    </w:p>
    <w:p w14:paraId="09717B5A" w14:textId="77777777" w:rsidR="00734D38" w:rsidRPr="0011012D" w:rsidDel="00404479" w:rsidRDefault="00734D38" w:rsidP="00734D38">
      <w:pPr>
        <w:rPr>
          <w:del w:id="1244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34D38" w:rsidRPr="006639A7" w:rsidDel="00404479" w14:paraId="2255E3F5" w14:textId="77777777" w:rsidTr="003659D4">
        <w:trPr>
          <w:del w:id="1245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E59D" w14:textId="77777777" w:rsidR="00734D38" w:rsidRPr="00911972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47" w:author="Tekijä"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911972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4E96A189" w14:textId="77777777" w:rsidR="00911972" w:rsidRPr="00911972" w:rsidDel="00404479" w:rsidRDefault="00911972" w:rsidP="003659D4">
            <w:pPr>
              <w:autoSpaceDE w:val="0"/>
              <w:autoSpaceDN w:val="0"/>
              <w:adjustRightInd w:val="0"/>
              <w:jc w:val="left"/>
              <w:rPr>
                <w:del w:id="12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49" w:author="Tekijä">
              <w:r w:rsidRPr="0091197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 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404479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time</w:delText>
              </w:r>
              <w:r w:rsidDel="00404479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nullFlavor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404479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NA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</w:delText>
              </w:r>
              <w:r w:rsidR="00FC25B3"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/</w:delText>
              </w:r>
              <w:r w:rsidDel="00404479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</w:del>
          </w:p>
          <w:p w14:paraId="03BFD506" w14:textId="77777777" w:rsidR="00734D38" w:rsidRPr="00BE3438" w:rsidDel="00404479" w:rsidRDefault="00734D38" w:rsidP="00C635D0">
            <w:pPr>
              <w:autoSpaceDE w:val="0"/>
              <w:autoSpaceDN w:val="0"/>
              <w:adjustRightInd w:val="0"/>
              <w:jc w:val="left"/>
              <w:rPr>
                <w:del w:id="12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1" w:author="Tekijä">
              <w:r w:rsidRPr="00911972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715BE8E5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3" w:author="Tekijä">
              <w:r w:rsidRPr="0003093E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03093E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&lt;!--</w:delText>
              </w:r>
              <w:r w:rsidRPr="00F547A3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  </w:delText>
              </w:r>
              <w:r w:rsidR="00090C42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>115-</w:delText>
              </w:r>
              <w:r w:rsidRPr="00F547A3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Ammattihenkilön nimi 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6E028F5A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73425AC4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7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name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53A100C5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59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given</w:delText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F547A3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qualifier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F547A3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CL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  <w:r w:rsidR="00C635D0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Kalle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given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62A7713D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1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family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r w:rsidR="00C635D0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Koordinaattori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family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4CB00BAC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3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suffix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r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LL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suffix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8BCAF83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name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9A5E8E4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7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0CE4446E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69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representedOrganization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2C21DC05" w14:textId="77777777" w:rsidR="00734D38" w:rsidRPr="00BE3438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71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090C42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116-</w:delText>
              </w:r>
              <w:r w:rsidR="00C635D0" w:rsidRPr="00BE3438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Koordinoiva </w:delText>
              </w:r>
              <w:r w:rsidRPr="00BE3438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 palveluyksikkö 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2A027E2A" w14:textId="77777777" w:rsidR="00734D38" w:rsidRPr="00BE3438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73" w:author="Tekijä"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id</w:delText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BE3438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extension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10</w:delText>
              </w:r>
              <w:r w:rsidR="00C635D0"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30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BE3438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BE3438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root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BE3438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1.2.246.10.1234567.10</w:delText>
              </w:r>
              <w:r w:rsidRPr="00BE3438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3CAEDCA3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75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representedOrganization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B5328B7" w14:textId="77777777" w:rsidR="00734D38" w:rsidRPr="00F547A3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277" w:author="Tekijä">
              <w:r w:rsidRPr="00F547A3" w:rsidDel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604DC39A" w14:textId="77777777" w:rsidR="00734D38" w:rsidRPr="0011012D" w:rsidDel="00404479" w:rsidRDefault="00734D38" w:rsidP="003659D4">
            <w:pPr>
              <w:autoSpaceDE w:val="0"/>
              <w:autoSpaceDN w:val="0"/>
              <w:adjustRightInd w:val="0"/>
              <w:jc w:val="left"/>
              <w:rPr>
                <w:del w:id="1278" w:author="Tekijä"/>
                <w:lang w:val="en-US"/>
              </w:rPr>
            </w:pPr>
            <w:del w:id="1279" w:author="Tekijä"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F547A3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</w:tc>
      </w:tr>
    </w:tbl>
    <w:p w14:paraId="5416EEE4" w14:textId="77777777" w:rsidR="00734D38" w:rsidDel="00404479" w:rsidRDefault="00734D38" w:rsidP="00734D38">
      <w:pPr>
        <w:rPr>
          <w:del w:id="1280" w:author="Tekijä"/>
        </w:rPr>
      </w:pPr>
    </w:p>
    <w:p w14:paraId="0ED78636" w14:textId="77777777" w:rsidR="006748F4" w:rsidDel="00404479" w:rsidRDefault="006748F4" w:rsidP="00734D38">
      <w:pPr>
        <w:rPr>
          <w:del w:id="1281" w:author="Tekijä"/>
          <w:b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1FF2C2CC" w14:textId="77777777" w:rsidR="00E119F1" w:rsidRPr="00E119F1" w:rsidDel="007668F3" w:rsidRDefault="00E119F1" w:rsidP="00E119F1">
      <w:pPr>
        <w:rPr>
          <w:del w:id="1282" w:author="Tekijä"/>
          <w:b/>
        </w:rPr>
      </w:pPr>
    </w:p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77777777" w:rsidR="007668F3" w:rsidRDefault="008D13B0" w:rsidP="007668F3">
      <w:pPr>
        <w:rPr>
          <w:ins w:id="1283" w:author="Tekijä"/>
        </w:rPr>
      </w:pPr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ins w:id="1284" w:author="Tekijä">
        <w:r w:rsidR="007668F3">
          <w:t>.</w:t>
        </w:r>
      </w:ins>
      <w:del w:id="1285" w:author="Tekijä">
        <w:r w:rsidDel="007668F3">
          <w:delText xml:space="preserve"> </w:delText>
        </w:r>
        <w:r w:rsidRPr="00C641B7" w:rsidDel="007668F3">
          <w:delText>ja hoitoketjukuvauksen osoite reference-elementtiin.</w:delText>
        </w:r>
      </w:del>
      <w:ins w:id="1286" w:author="Tekijä">
        <w:r w:rsidR="007668F3" w:rsidRPr="007668F3">
          <w:t xml:space="preserve"> </w:t>
        </w:r>
      </w:ins>
    </w:p>
    <w:p w14:paraId="6A28B380" w14:textId="77777777" w:rsidR="007668F3" w:rsidRPr="007668F3" w:rsidRDefault="007668F3" w:rsidP="007668F3">
      <w:pPr>
        <w:rPr>
          <w:ins w:id="1287" w:author="Tekijä"/>
        </w:rPr>
      </w:pPr>
    </w:p>
    <w:p w14:paraId="367B36C1" w14:textId="182AA923" w:rsidR="007668F3" w:rsidRDefault="007668F3" w:rsidP="007668F3">
      <w:pPr>
        <w:rPr>
          <w:ins w:id="1288" w:author="Tekijä"/>
        </w:rPr>
      </w:pPr>
      <w:ins w:id="1289" w:author="Tekijä">
        <w:r>
          <w:t>Hoitoketjukuvauksen URL-osoite (tieto 120)</w:t>
        </w:r>
        <w:r w:rsidR="006A6799">
          <w:t xml:space="preserve"> </w:t>
        </w:r>
        <w:r>
          <w:t>sijoitetaan reference-elementtiin externalDocument.text.reference-rakenteella antamalla value-attribuutissa URL.</w:t>
        </w:r>
      </w:ins>
    </w:p>
    <w:p w14:paraId="2FF04A41" w14:textId="77777777" w:rsidR="008D13B0" w:rsidDel="007668F3" w:rsidRDefault="008D13B0" w:rsidP="008D13B0">
      <w:pPr>
        <w:rPr>
          <w:del w:id="1290" w:author="Tekijä"/>
        </w:rPr>
      </w:pP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6639A7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92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hoitoketjukuvaus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94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9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12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9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1.2.246.6.12.2002.323.2012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Hoitoketjukuvauksen nimi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2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#OID1.2.246.10.1234567.11.2014.300.18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121-hoitoketjun alkamispäivä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effectiveTime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low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20140331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inclusive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true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1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119-hoitoketjukuvauksen tunnus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FBE5CAC" w14:textId="77777777" w:rsidR="00404479" w:rsidRPr="006639A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6639A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639A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639A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639A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1.2.246.1.2.3.4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8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40447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120-hoitoketjukuvauksen URL-osoite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REFR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6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40447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http://www.aaa.fi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8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0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2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ins w:id="13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4" w:author="Tekijä">
              <w:r w:rsidRPr="0040447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D2F65B" w14:textId="77777777" w:rsidR="008D13B0" w:rsidRPr="00404479" w:rsidDel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3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1336" w:author="Tekijä"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40447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1337" w:author="Tekijä"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8D13B0"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D13B0"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D13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D13B0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="008D13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0F41DD99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39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6CDEF692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4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4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118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40A61D86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4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4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FC77978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45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>#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>OID1.2.246.10.123456.11.2012.160.11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28BB7A0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4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47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5105675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49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B439FF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121-</w:delText>
              </w:r>
              <w:r w:rsidRPr="00404479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hoitoketjun alkupäivämäärä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7ED19E77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5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5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effectiveTime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AB944E0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5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5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low 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20120331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409412C7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5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5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C9516C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effectiveTime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BA12820" w14:textId="77777777" w:rsidR="008B71B0" w:rsidRPr="00404479" w:rsidDel="00404479" w:rsidRDefault="008B71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57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&lt;!</w:delText>
              </w:r>
              <w:r w:rsidR="00931A56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</w:delText>
              </w:r>
              <w:r w:rsidR="00B439FF"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119-</w:delText>
              </w:r>
              <w:r w:rsidRPr="00404479" w:rsidDel="00404479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delText xml:space="preserve">hoitoketjukuvauksen tunnus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--&gt;</w:delText>
              </w:r>
            </w:del>
          </w:p>
          <w:p w14:paraId="408D0035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59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II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404479" w:rsidDel="0040447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XX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7C4DCE03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rPr>
                <w:del w:id="136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361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FE54459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6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63" w:author="Tekijä">
              <w:r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="008B71B0" w:rsidRPr="00404479" w:rsidDel="0040447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8B71B0"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/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97BDC88" w14:textId="77777777" w:rsidR="008D13B0" w:rsidRPr="00404479" w:rsidDel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del w:id="136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365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FC80ADA" w14:textId="77777777" w:rsidR="008D13B0" w:rsidRPr="00404479" w:rsidRDefault="008D13B0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366" w:author="Tekijä"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404479" w:rsidDel="0040447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404479" w:rsidDel="0040447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6EB17AFB" w14:textId="77777777" w:rsidR="00E119F1" w:rsidRPr="00404479" w:rsidDel="007668F3" w:rsidRDefault="00E119F1" w:rsidP="00790E16">
      <w:pPr>
        <w:rPr>
          <w:del w:id="1367" w:author="Tekijä"/>
          <w:lang w:val="en-US"/>
        </w:rPr>
      </w:pPr>
      <w:bookmarkStart w:id="1368" w:name="_Toc412718325"/>
      <w:bookmarkStart w:id="1369" w:name="_Toc421785260"/>
      <w:bookmarkEnd w:id="1368"/>
      <w:bookmarkEnd w:id="1369"/>
    </w:p>
    <w:p w14:paraId="29C7D949" w14:textId="77777777" w:rsidR="00790E16" w:rsidRPr="00626CA7" w:rsidDel="007668F3" w:rsidRDefault="008B71B0" w:rsidP="00790E16">
      <w:pPr>
        <w:rPr>
          <w:del w:id="1370" w:author="Tekijä"/>
          <w:lang w:val="en-US"/>
        </w:rPr>
      </w:pPr>
      <w:del w:id="1371" w:author="Tekijä">
        <w:r w:rsidRPr="00626CA7" w:rsidDel="007668F3">
          <w:rPr>
            <w:lang w:val="en-US"/>
          </w:rPr>
          <w:delText xml:space="preserve">Hoitoketjukuvauksen URL-osoite </w:delText>
        </w:r>
        <w:r w:rsidR="009B4B5D" w:rsidRPr="00626CA7" w:rsidDel="007668F3">
          <w:rPr>
            <w:lang w:val="en-US"/>
          </w:rPr>
          <w:delText>(tieto 120)</w:delText>
        </w:r>
        <w:r w:rsidRPr="00626CA7" w:rsidDel="007668F3">
          <w:rPr>
            <w:lang w:val="en-US"/>
          </w:rPr>
          <w:delText>sijoitetaan reference-elementtiin seuraavalla tavalla:</w:delText>
        </w:r>
        <w:bookmarkStart w:id="1372" w:name="_Toc412718326"/>
        <w:bookmarkStart w:id="1373" w:name="_Toc421785261"/>
        <w:bookmarkEnd w:id="1372"/>
        <w:bookmarkEnd w:id="1373"/>
      </w:del>
    </w:p>
    <w:p w14:paraId="72E780C9" w14:textId="77777777" w:rsidR="00C9516C" w:rsidRPr="00626CA7" w:rsidDel="007668F3" w:rsidRDefault="00C9516C" w:rsidP="00C9516C">
      <w:pPr>
        <w:rPr>
          <w:del w:id="1374" w:author="Tekijä"/>
          <w:lang w:val="en-US"/>
        </w:rPr>
      </w:pPr>
      <w:bookmarkStart w:id="1375" w:name="_Toc412718327"/>
      <w:bookmarkStart w:id="1376" w:name="_Toc421785262"/>
      <w:bookmarkEnd w:id="1375"/>
      <w:bookmarkEnd w:id="1376"/>
    </w:p>
    <w:p w14:paraId="364492DC" w14:textId="77777777" w:rsidR="00C9516C" w:rsidRPr="00626CA7" w:rsidDel="007668F3" w:rsidRDefault="00C9516C" w:rsidP="00C9516C">
      <w:pPr>
        <w:rPr>
          <w:del w:id="1377" w:author="Tekijä"/>
          <w:lang w:val="en-US"/>
        </w:rPr>
      </w:pPr>
      <w:bookmarkStart w:id="1378" w:name="_Toc412718328"/>
      <w:bookmarkStart w:id="1379" w:name="_Toc421785263"/>
      <w:bookmarkEnd w:id="1378"/>
      <w:bookmarkEnd w:id="137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9516C" w:rsidRPr="006639A7" w:rsidDel="007668F3" w14:paraId="310B7988" w14:textId="77777777" w:rsidTr="003659D4">
        <w:trPr>
          <w:del w:id="1380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D4DD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8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382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bookmarkStart w:id="1383" w:name="_Toc412718329"/>
              <w:bookmarkStart w:id="1384" w:name="_Toc421785264"/>
              <w:bookmarkEnd w:id="1383"/>
              <w:bookmarkEnd w:id="1384"/>
            </w:del>
          </w:p>
          <w:p w14:paraId="706D2568" w14:textId="77777777" w:rsidR="00C9516C" w:rsidRPr="00C635D0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85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1386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&lt;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externalDocument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387" w:name="_Toc412718330"/>
              <w:bookmarkStart w:id="1388" w:name="_Toc421785265"/>
              <w:bookmarkEnd w:id="1387"/>
              <w:bookmarkEnd w:id="1388"/>
            </w:del>
          </w:p>
          <w:p w14:paraId="26410231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89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390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391" w:name="_Toc412718331"/>
              <w:bookmarkStart w:id="1392" w:name="_Toc421785266"/>
              <w:bookmarkEnd w:id="1391"/>
              <w:bookmarkEnd w:id="1392"/>
            </w:del>
          </w:p>
          <w:p w14:paraId="26FDCB93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93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394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value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R="009B4B5D"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GB" w:eastAsia="fi-FI"/>
                </w:rPr>
                <w:delText>http://www.aaa.fi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"/&gt;</w:delText>
              </w:r>
              <w:bookmarkStart w:id="1395" w:name="_Toc412718332"/>
              <w:bookmarkStart w:id="1396" w:name="_Toc421785267"/>
              <w:bookmarkEnd w:id="1395"/>
              <w:bookmarkEnd w:id="1396"/>
            </w:del>
          </w:p>
          <w:p w14:paraId="71777B99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397" w:author="Tekijä"/>
                <w:rFonts w:ascii="Arial" w:hAnsi="Arial" w:cs="Arial"/>
                <w:color w:val="0000FF"/>
                <w:sz w:val="20"/>
                <w:highlight w:val="white"/>
                <w:lang w:val="en-US"/>
              </w:rPr>
            </w:pPr>
            <w:del w:id="1398" w:author="Tekijä"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tab/>
              </w:r>
              <w:r w:rsidRPr="008D13B0"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RPr="008D13B0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text</w:delText>
              </w:r>
              <w:r w:rsidRPr="008D13B0"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399" w:name="_Toc412718333"/>
              <w:bookmarkStart w:id="1400" w:name="_Toc421785268"/>
              <w:bookmarkEnd w:id="1399"/>
              <w:bookmarkEnd w:id="1400"/>
            </w:del>
          </w:p>
          <w:p w14:paraId="0FCD9B70" w14:textId="77777777" w:rsidR="00C9516C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401" w:author="Tekijä"/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del w:id="1402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 xml:space="preserve">    &lt;/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externalDocument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403" w:name="_Toc412718334"/>
              <w:bookmarkStart w:id="1404" w:name="_Toc421785269"/>
              <w:bookmarkEnd w:id="1403"/>
              <w:bookmarkEnd w:id="1404"/>
            </w:del>
          </w:p>
          <w:p w14:paraId="5DD0DF18" w14:textId="77777777" w:rsidR="00C9516C" w:rsidRPr="00626CA7" w:rsidDel="007668F3" w:rsidRDefault="00C9516C" w:rsidP="003659D4">
            <w:pPr>
              <w:autoSpaceDE w:val="0"/>
              <w:autoSpaceDN w:val="0"/>
              <w:adjustRightInd w:val="0"/>
              <w:jc w:val="left"/>
              <w:rPr>
                <w:del w:id="14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406" w:author="Tekijä"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&lt;/</w:delText>
              </w:r>
              <w:r w:rsidR="00334F6A"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reference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&gt;</w:delText>
              </w:r>
              <w:bookmarkStart w:id="1407" w:name="_Toc412718335"/>
              <w:bookmarkStart w:id="1408" w:name="_Toc421785270"/>
              <w:bookmarkEnd w:id="1407"/>
              <w:bookmarkEnd w:id="1408"/>
            </w:del>
          </w:p>
        </w:tc>
        <w:bookmarkStart w:id="1409" w:name="_Toc412718336"/>
        <w:bookmarkStart w:id="1410" w:name="_Toc421785271"/>
        <w:bookmarkEnd w:id="1409"/>
        <w:bookmarkEnd w:id="1410"/>
      </w:tr>
    </w:tbl>
    <w:p w14:paraId="204219C5" w14:textId="77777777" w:rsidR="00C9516C" w:rsidDel="007668F3" w:rsidRDefault="00C9516C" w:rsidP="00C9516C">
      <w:pPr>
        <w:rPr>
          <w:del w:id="1411" w:author="Tekijä"/>
        </w:rPr>
      </w:pPr>
      <w:bookmarkStart w:id="1412" w:name="_Toc412718337"/>
      <w:bookmarkStart w:id="1413" w:name="_Toc421785272"/>
      <w:bookmarkEnd w:id="1412"/>
      <w:bookmarkEnd w:id="1413"/>
    </w:p>
    <w:p w14:paraId="06E7DA25" w14:textId="77777777" w:rsidR="002E3802" w:rsidRPr="002E3802" w:rsidRDefault="00AB1E51" w:rsidP="002E3802">
      <w:pPr>
        <w:pStyle w:val="Otsikko2"/>
      </w:pPr>
      <w:bookmarkStart w:id="1414" w:name="_Toc412718338"/>
      <w:bookmarkStart w:id="1415" w:name="_Toc421785273"/>
      <w:bookmarkEnd w:id="1414"/>
      <w:r>
        <w:t>Hoidon tavoite</w:t>
      </w:r>
      <w:bookmarkEnd w:id="1415"/>
    </w:p>
    <w:p w14:paraId="07A86801" w14:textId="11556769" w:rsidR="00790E16" w:rsidDel="00757E02" w:rsidRDefault="00790E16" w:rsidP="002920A9">
      <w:pPr>
        <w:rPr>
          <w:del w:id="1416" w:author="Tekijä"/>
        </w:rPr>
      </w:pPr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1417" w:author="Tekijä">
              <w:r w:rsidRPr="008950AD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8950AD" w:rsidDel="007668F3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8950AD" w:rsidDel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</w:delText>
              </w:r>
              <w:r w:rsidRPr="008950AD"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.</w:delText>
              </w:r>
              <w:r w:rsidR="00337FC6" w:rsidDel="007668F3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</w:delText>
              </w:r>
              <w:r w:rsidRPr="008950AD" w:rsidDel="007668F3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77777777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1418" w:author="Tekijä">
              <w:r w:rsidRPr="008950AD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ins w:id="1419" w:author="Tekijä">
              <w:r w:rsidR="0037181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</w:t>
              </w:r>
            </w:ins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ins w:id="1420" w:author="Tekijä">
              <w:r w:rsidR="0037181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et</w:t>
              </w:r>
            </w:ins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1421" w:name="_Toc421785274"/>
      <w:r>
        <w:t>Hoidon tavoite tekstinä</w:t>
      </w:r>
      <w:bookmarkEnd w:id="1421"/>
    </w:p>
    <w:p w14:paraId="665287B6" w14:textId="146CD36E" w:rsidR="002E3802" w:rsidRPr="00C87AC7" w:rsidDel="00757E02" w:rsidRDefault="002E3802" w:rsidP="003D342F">
      <w:pPr>
        <w:rPr>
          <w:del w:id="1422" w:author="Tekijä"/>
          <w:lang w:val="en-US"/>
        </w:rPr>
      </w:pPr>
    </w:p>
    <w:p w14:paraId="072D4436" w14:textId="2F88A53E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AF5158">
        <w:t>1.2.246.6.12.2002.</w:t>
      </w:r>
      <w:del w:id="1423" w:author="Tekijä">
        <w:r w:rsidR="00AF5158" w:rsidDel="007668F3">
          <w:delText>323.2012</w:delText>
        </w:r>
      </w:del>
      <w:ins w:id="1424" w:author="Tekijä">
        <w:r w:rsidR="007668F3">
          <w:t>345</w:t>
        </w:r>
      </w:ins>
      <w:r>
        <w:t xml:space="preserve">. Text-elementistä viitataan tämän tietokokonaisuuden </w:t>
      </w:r>
      <w:del w:id="1425" w:author="Tekijä">
        <w:r w:rsidDel="007668F3">
          <w:delText>section/text-OID</w:delText>
        </w:r>
      </w:del>
      <w:ins w:id="1426" w:author="Tekijä">
        <w:r w:rsidR="007668F3">
          <w:t>näyttömuoto-osuuteen</w:t>
        </w:r>
        <w:r w:rsidR="00757E02">
          <w:t xml:space="preserve"> ja value:sta ankkuroinnilla kirjattuun tekstiin</w:t>
        </w:r>
      </w:ins>
      <w:del w:id="1427" w:author="Tekijä">
        <w:r w:rsidDel="007668F3">
          <w:delText xml:space="preserve">:iin. Value-elementin </w:delText>
        </w:r>
        <w:r w:rsidRPr="001D5498" w:rsidDel="007668F3">
          <w:delText>original</w:delText>
        </w:r>
        <w:r w:rsidDel="007668F3">
          <w:delText>Text/reference-elementistä viitataan käyttäjän syöt</w:delText>
        </w:r>
        <w:r w:rsidR="00337FC6" w:rsidDel="007668F3">
          <w:delText>tämään hoidon tavoite -</w:delText>
        </w:r>
        <w:r w:rsidDel="007668F3">
          <w:delText xml:space="preserve"> tekstiin</w:delText>
        </w:r>
      </w:del>
      <w:r>
        <w:t>.</w:t>
      </w:r>
    </w:p>
    <w:p w14:paraId="6E9E7F17" w14:textId="2DF7E3DA" w:rsidR="00337FC6" w:rsidDel="00757E02" w:rsidRDefault="00337FC6" w:rsidP="00337FC6">
      <w:pPr>
        <w:rPr>
          <w:del w:id="1428" w:author="Tekijä"/>
        </w:rPr>
      </w:pP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2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30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3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3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543BC25" w14:textId="43274E1D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26905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126905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126905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126905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1435" w:author="Tekijä">
                <w:r w:rsidRPr="00126905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 w:rsidRPr="00126905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7" w:author="Tekijä">
              <w:r w:rsidRPr="00126905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126905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hoidon tavoite </w:t>
              </w:r>
              <w:r w:rsidRPr="0012690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12126F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9" w:author="Tekijä">
              <w:r w:rsidRPr="00126905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FE085E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1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Hoidon tavoite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3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5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#OID1.2.246.10.1234567.11.2014.300.17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7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9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51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#OID1.2.246.10.1234567.11.2014.300.17.1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53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55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F030EDD" w14:textId="313F0AAE" w:rsidR="007668F3" w:rsidRPr="0039498E" w:rsidDel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456" w:author="Tekijä"/>
                <w:del w:id="14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58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459" w:author="Tekijä">
                <w:r w:rsidR="007668F3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7668F3"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="007668F3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35E36D0" w14:textId="08F064E9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60" w:author="Tekijä"/>
                <w:del w:id="14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62" w:author="Tekijä">
              <w:del w:id="1463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40698D39" w14:textId="7A8B4059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64" w:author="Tekijä"/>
                <w:del w:id="14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66" w:author="Tekijä">
              <w:del w:id="1467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templateId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1.2.246.777.11.2015.X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2C5B9E5F" w14:textId="59C0D06A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68" w:author="Tekijä"/>
                <w:del w:id="14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70" w:author="Tekijä">
              <w:del w:id="1471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hoidon tavoite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51D7741C" w14:textId="74CDF9F9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72" w:author="Tekijä"/>
                <w:del w:id="14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74" w:author="Tekijä">
              <w:del w:id="1475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18E2898" w14:textId="1F7A2E74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76" w:author="Tekijä"/>
                <w:del w:id="14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78" w:author="Tekijä">
              <w:del w:id="1479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Hoidon tavoite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5B82190" w14:textId="0FE83AFD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80" w:author="Tekijä"/>
                <w:del w:id="14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82" w:author="Tekijä">
              <w:del w:id="1483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3EC830F" w14:textId="51E6509A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84" w:author="Tekijä"/>
                <w:del w:id="14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86" w:author="Tekijä">
              <w:del w:id="1487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#OID1.2.246.10.1234567.11.2014.300.16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736C7F95" w14:textId="5AD03FD8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88" w:author="Tekijä"/>
                <w:del w:id="14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0" w:author="Tekijä">
              <w:del w:id="1491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4676C9E" w14:textId="5B97C77C" w:rsidR="007668F3" w:rsidRPr="0039498E" w:rsidDel="0039498E" w:rsidRDefault="007668F3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ins w:id="1492" w:author="Tekijä"/>
                <w:del w:id="14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4" w:author="Tekijä">
              <w:del w:id="1495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EBEBC0C" w14:textId="03DE9384" w:rsidR="00337FC6" w:rsidRPr="0039498E" w:rsidDel="007668F3" w:rsidRDefault="007668F3" w:rsidP="007668F3">
            <w:pPr>
              <w:suppressAutoHyphens/>
              <w:autoSpaceDE w:val="0"/>
              <w:autoSpaceDN w:val="0"/>
              <w:adjustRightInd w:val="0"/>
              <w:rPr>
                <w:del w:id="149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1497" w:author="Tekijä">
              <w:del w:id="1498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1499" w:author="Tekijä">
              <w:r w:rsidR="00337FC6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337FC6"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6640D93F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0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1501" w:author="Tekijä"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201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7668F3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0DB2B43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0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503" w:author="Tekijä"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317A053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0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505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#OID1.2.246.10.123456.11.2012.160.21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C6E7B13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0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507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45746975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50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09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1DFE9A61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51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11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B752BCB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51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513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7668F3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#OID1.2.246.10.123456.11.2012.160.21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91DD932" w14:textId="77777777" w:rsidR="00FA7A37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del w:id="151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515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92233D3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1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1517" w:author="Tekijä">
              <w:r w:rsidRPr="0039498E" w:rsidDel="007668F3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02AE544" w14:textId="77777777" w:rsidR="00FA7A37" w:rsidRPr="0039498E" w:rsidDel="007668F3" w:rsidRDefault="00FA7A37" w:rsidP="007668F3">
            <w:pPr>
              <w:suppressAutoHyphens/>
              <w:autoSpaceDE w:val="0"/>
              <w:autoSpaceDN w:val="0"/>
              <w:adjustRightInd w:val="0"/>
              <w:rPr>
                <w:del w:id="15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1519" w:author="Tekijä"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 xml:space="preserve">      &lt;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author/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38AA43B6" w14:textId="77777777" w:rsidR="00337FC6" w:rsidRPr="0039498E" w:rsidDel="007668F3" w:rsidRDefault="00337FC6" w:rsidP="007668F3">
            <w:pPr>
              <w:suppressAutoHyphens/>
              <w:autoSpaceDE w:val="0"/>
              <w:autoSpaceDN w:val="0"/>
              <w:adjustRightInd w:val="0"/>
              <w:rPr>
                <w:del w:id="15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1521" w:author="Tekijä"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39498E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39498E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76F46712" w14:textId="77777777" w:rsidR="00337FC6" w:rsidRPr="0039498E" w:rsidRDefault="00337FC6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6F142390" w14:textId="77777777" w:rsidR="00337FC6" w:rsidRDefault="00337FC6" w:rsidP="00337FC6"/>
    <w:p w14:paraId="72A54B23" w14:textId="77777777" w:rsidR="00FA7A37" w:rsidDel="007668F3" w:rsidRDefault="00FA7A37" w:rsidP="00337FC6">
      <w:pPr>
        <w:rPr>
          <w:del w:id="1522" w:author="Tekijä"/>
        </w:rPr>
      </w:pPr>
      <w:bookmarkStart w:id="1523" w:name="_Toc412718341"/>
      <w:bookmarkStart w:id="1524" w:name="_Toc421785275"/>
      <w:bookmarkEnd w:id="1523"/>
      <w:bookmarkEnd w:id="1524"/>
    </w:p>
    <w:p w14:paraId="4A40796C" w14:textId="77777777" w:rsidR="00FA7A37" w:rsidDel="007668F3" w:rsidRDefault="00FA7A37" w:rsidP="00FA7A37">
      <w:pPr>
        <w:jc w:val="left"/>
        <w:rPr>
          <w:del w:id="1525" w:author="Tekijä"/>
        </w:rPr>
      </w:pPr>
      <w:del w:id="1526" w:author="Tekijä">
        <w:r w:rsidDel="007668F3">
          <w:delText>Toistuvassa author-elementissä ilmoitetaan tavoitteen asettajat (tieto 211) ei-rakenteisessa muodossa.</w:delText>
        </w:r>
        <w:r w:rsidR="00FE1208" w:rsidDel="007668F3">
          <w:delText xml:space="preserve"> </w:delText>
        </w:r>
        <w:bookmarkStart w:id="1527" w:name="_Toc412718342"/>
        <w:bookmarkStart w:id="1528" w:name="_Toc421785276"/>
        <w:bookmarkEnd w:id="1527"/>
        <w:bookmarkEnd w:id="1528"/>
      </w:del>
    </w:p>
    <w:p w14:paraId="267EF9E1" w14:textId="77777777" w:rsidR="00FA7A37" w:rsidDel="007668F3" w:rsidRDefault="00FA7A37" w:rsidP="00FA7A37">
      <w:pPr>
        <w:rPr>
          <w:del w:id="1529" w:author="Tekijä"/>
        </w:rPr>
      </w:pPr>
      <w:bookmarkStart w:id="1530" w:name="_Toc412718343"/>
      <w:bookmarkStart w:id="1531" w:name="_Toc421785277"/>
      <w:bookmarkEnd w:id="1530"/>
      <w:bookmarkEnd w:id="1531"/>
    </w:p>
    <w:p w14:paraId="7044F7D0" w14:textId="77777777" w:rsidR="00FA7A37" w:rsidDel="007668F3" w:rsidRDefault="00FA7A37" w:rsidP="00FA7A37">
      <w:pPr>
        <w:rPr>
          <w:del w:id="1532" w:author="Tekijä"/>
        </w:rPr>
      </w:pPr>
      <w:bookmarkStart w:id="1533" w:name="_Toc412718344"/>
      <w:bookmarkStart w:id="1534" w:name="_Toc421785278"/>
      <w:bookmarkEnd w:id="1533"/>
      <w:bookmarkEnd w:id="153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A7A37" w:rsidRPr="007907C4" w:rsidDel="007668F3" w14:paraId="0FEAE121" w14:textId="77777777" w:rsidTr="003659D4">
        <w:trPr>
          <w:del w:id="1535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E6EB" w14:textId="77777777" w:rsidR="00FA7A37" w:rsidRPr="00BE3438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537" w:author="Tekijä"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538" w:name="_Toc412718345"/>
              <w:bookmarkStart w:id="1539" w:name="_Toc421785279"/>
              <w:bookmarkEnd w:id="1538"/>
              <w:bookmarkEnd w:id="1539"/>
            </w:del>
          </w:p>
          <w:p w14:paraId="621E7EB1" w14:textId="77777777" w:rsidR="00911972" w:rsidRPr="00BE3438" w:rsidDel="007668F3" w:rsidRDefault="00911972" w:rsidP="003659D4">
            <w:pPr>
              <w:autoSpaceDE w:val="0"/>
              <w:autoSpaceDN w:val="0"/>
              <w:adjustRightInd w:val="0"/>
              <w:jc w:val="left"/>
              <w:rPr>
                <w:del w:id="15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541" w:author="Tekijä"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 xml:space="preserve">   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&lt;</w:delText>
              </w:r>
              <w:r w:rsidDel="007668F3">
                <w:rPr>
                  <w:rFonts w:ascii="Arial" w:hAnsi="Arial" w:cs="Arial"/>
                  <w:color w:val="800000"/>
                  <w:sz w:val="20"/>
                  <w:highlight w:val="white"/>
                  <w:lang w:val="en-US"/>
                </w:rPr>
                <w:delText>time</w:delText>
              </w:r>
              <w:r w:rsidDel="007668F3">
                <w:rPr>
                  <w:rFonts w:ascii="Arial" w:hAnsi="Arial" w:cs="Arial"/>
                  <w:color w:val="FF0000"/>
                  <w:sz w:val="20"/>
                  <w:highlight w:val="white"/>
                  <w:lang w:val="en-US"/>
                </w:rPr>
                <w:delText xml:space="preserve"> nullFlavor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="</w:delText>
              </w:r>
              <w:r w:rsidDel="007668F3">
                <w:rPr>
                  <w:rFonts w:ascii="Arial" w:hAnsi="Arial" w:cs="Arial"/>
                  <w:color w:val="000000"/>
                  <w:sz w:val="20"/>
                  <w:highlight w:val="white"/>
                  <w:lang w:val="en-US"/>
                </w:rPr>
                <w:delText>NA</w:delText>
              </w:r>
              <w:r w:rsidDel="007668F3">
                <w:rPr>
                  <w:rFonts w:ascii="Arial" w:hAnsi="Arial" w:cs="Arial"/>
                  <w:color w:val="0000FF"/>
                  <w:sz w:val="20"/>
                  <w:highlight w:val="white"/>
                  <w:lang w:val="en-US"/>
                </w:rPr>
                <w:delText>"&gt;</w:delText>
              </w:r>
              <w:bookmarkStart w:id="1542" w:name="_Toc412718346"/>
              <w:bookmarkStart w:id="1543" w:name="_Toc421785280"/>
              <w:bookmarkEnd w:id="1542"/>
              <w:bookmarkEnd w:id="1543"/>
            </w:del>
          </w:p>
          <w:p w14:paraId="46EF246B" w14:textId="77777777" w:rsidR="00FA7A37" w:rsidRPr="00BE3438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545" w:author="Tekijä"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BE3438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BE3438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546" w:name="_Toc412718347"/>
              <w:bookmarkStart w:id="1547" w:name="_Toc421785281"/>
              <w:bookmarkEnd w:id="1546"/>
              <w:bookmarkEnd w:id="1547"/>
            </w:del>
          </w:p>
          <w:p w14:paraId="5F54E7B9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549" w:author="Tekijä"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BE3438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&lt;!--</w:delText>
              </w:r>
              <w:r w:rsidRPr="00FA7A37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 xml:space="preserve">  </w:delText>
              </w:r>
              <w:r w:rsidR="00B439FF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>211-</w:delText>
              </w:r>
              <w:r w:rsidRPr="00FA7A37" w:rsidDel="007668F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delText xml:space="preserve">Tavoitteen asettaja 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--&gt;</w:delText>
              </w:r>
              <w:bookmarkStart w:id="1550" w:name="_Toc412718348"/>
              <w:bookmarkStart w:id="1551" w:name="_Toc421785282"/>
              <w:bookmarkEnd w:id="1550"/>
              <w:bookmarkEnd w:id="1551"/>
            </w:del>
          </w:p>
          <w:p w14:paraId="574A8FA7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553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assignedPerson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bookmarkStart w:id="1554" w:name="_Toc412718349"/>
              <w:bookmarkStart w:id="1555" w:name="_Toc421785283"/>
              <w:bookmarkEnd w:id="1554"/>
              <w:bookmarkEnd w:id="1555"/>
            </w:del>
          </w:p>
          <w:p w14:paraId="6275E5A3" w14:textId="77777777" w:rsidR="00FA7A37" w:rsidRPr="00FA7A37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5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del w:id="1557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name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Pr="00FA7A37" w:rsidDel="007668F3">
                <w:rPr>
                  <w:rFonts w:ascii="Courier New" w:hAnsi="Courier New" w:cs="Courier New"/>
                  <w:sz w:val="18"/>
                  <w:szCs w:val="18"/>
                  <w:lang w:eastAsia="fi-FI"/>
                </w:rPr>
                <w:delText>Tavoitteen asettaja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FA7A37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name</w:delText>
              </w:r>
              <w:r w:rsidRPr="00FA7A37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bookmarkStart w:id="1558" w:name="_Toc412718350"/>
              <w:bookmarkStart w:id="1559" w:name="_Toc421785284"/>
              <w:bookmarkEnd w:id="1558"/>
              <w:bookmarkEnd w:id="1559"/>
            </w:del>
          </w:p>
          <w:p w14:paraId="5FF7949A" w14:textId="77777777" w:rsidR="00FA7A37" w:rsidRPr="00F547A3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561" w:author="Tekijä"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A7A37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assignedPerson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&gt;&gt;</w:delText>
              </w:r>
              <w:bookmarkStart w:id="1562" w:name="_Toc412718351"/>
              <w:bookmarkStart w:id="1563" w:name="_Toc421785285"/>
              <w:bookmarkEnd w:id="1562"/>
              <w:bookmarkEnd w:id="1563"/>
            </w:del>
          </w:p>
          <w:p w14:paraId="380CB17C" w14:textId="77777777" w:rsidR="00FA7A37" w:rsidRPr="00F547A3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565" w:author="Tekijä">
              <w:r w:rsidRPr="00F547A3" w:rsidDel="007668F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assignedAuthor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566" w:name="_Toc412718352"/>
              <w:bookmarkStart w:id="1567" w:name="_Toc421785286"/>
              <w:bookmarkEnd w:id="1566"/>
              <w:bookmarkEnd w:id="1567"/>
            </w:del>
          </w:p>
          <w:p w14:paraId="5A01BE35" w14:textId="77777777" w:rsidR="00FA7A37" w:rsidRPr="007907C4" w:rsidDel="007668F3" w:rsidRDefault="00FA7A37" w:rsidP="003659D4">
            <w:pPr>
              <w:autoSpaceDE w:val="0"/>
              <w:autoSpaceDN w:val="0"/>
              <w:adjustRightInd w:val="0"/>
              <w:jc w:val="left"/>
              <w:rPr>
                <w:del w:id="1568" w:author="Tekijä"/>
                <w:lang w:val="en-US"/>
              </w:rPr>
            </w:pPr>
            <w:del w:id="1569" w:author="Tekijä"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&lt;/</w:delText>
              </w:r>
              <w:r w:rsidRPr="00F547A3" w:rsidDel="007668F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author</w:delText>
              </w:r>
              <w:r w:rsidRPr="00F547A3" w:rsidDel="007668F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  <w:bookmarkStart w:id="1570" w:name="_Toc412718353"/>
              <w:bookmarkStart w:id="1571" w:name="_Toc421785287"/>
              <w:bookmarkEnd w:id="1570"/>
              <w:bookmarkEnd w:id="1571"/>
            </w:del>
          </w:p>
        </w:tc>
        <w:bookmarkStart w:id="1572" w:name="_Toc412718354"/>
        <w:bookmarkStart w:id="1573" w:name="_Toc421785288"/>
        <w:bookmarkEnd w:id="1572"/>
        <w:bookmarkEnd w:id="1573"/>
      </w:tr>
    </w:tbl>
    <w:p w14:paraId="40CB7BB7" w14:textId="77777777" w:rsidR="00FA7A37" w:rsidRPr="00A35135" w:rsidDel="007668F3" w:rsidRDefault="00FA7A37" w:rsidP="00337FC6">
      <w:pPr>
        <w:rPr>
          <w:del w:id="1574" w:author="Tekijä"/>
        </w:rPr>
      </w:pPr>
      <w:bookmarkStart w:id="1575" w:name="_Toc412718355"/>
      <w:bookmarkStart w:id="1576" w:name="_Toc421785289"/>
      <w:bookmarkEnd w:id="1575"/>
      <w:bookmarkEnd w:id="1576"/>
    </w:p>
    <w:p w14:paraId="5955F551" w14:textId="77777777" w:rsidR="00337FC6" w:rsidRDefault="002E3802" w:rsidP="002E3802">
      <w:pPr>
        <w:pStyle w:val="Otsikko3"/>
      </w:pPr>
      <w:bookmarkStart w:id="1577" w:name="_Toc421785290"/>
      <w:r>
        <w:t>Toiminta- ja työkykyyn liittyvät tavoitteet</w:t>
      </w:r>
      <w:bookmarkEnd w:id="1577"/>
    </w:p>
    <w:p w14:paraId="51B11C76" w14:textId="36DC51A3" w:rsidR="002E3802" w:rsidDel="0039498E" w:rsidRDefault="002E3802" w:rsidP="002E3802">
      <w:pPr>
        <w:rPr>
          <w:del w:id="1578" w:author="Tekijä"/>
          <w:lang w:val="en-US"/>
        </w:rPr>
      </w:pPr>
    </w:p>
    <w:p w14:paraId="129DB442" w14:textId="67C0B43B" w:rsidR="002E3802" w:rsidRPr="00FA7A37" w:rsidDel="00A54130" w:rsidRDefault="002E3802" w:rsidP="002E3802">
      <w:pPr>
        <w:rPr>
          <w:del w:id="1579" w:author="Tekijä"/>
        </w:rPr>
      </w:pPr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AF5158">
        <w:t>1.2.246.6.12.2002.3</w:t>
      </w:r>
      <w:ins w:id="1580" w:author="Tekijä">
        <w:r w:rsidR="007668F3">
          <w:t>45</w:t>
        </w:r>
      </w:ins>
      <w:del w:id="1581" w:author="Tekijä">
        <w:r w:rsidR="00AF5158" w:rsidDel="007668F3">
          <w:delText>23.2012</w:delText>
        </w:r>
      </w:del>
      <w:r>
        <w:t xml:space="preserve">. Text-elementistä viitataan tämän tietokokonaisuuden </w:t>
      </w:r>
      <w:del w:id="1582" w:author="Tekijä">
        <w:r w:rsidDel="007668F3">
          <w:delText>section/text-OID:iin</w:delText>
        </w:r>
      </w:del>
      <w:ins w:id="1583" w:author="Tekijä">
        <w:r w:rsidR="007668F3">
          <w:t>näyttömuoto-osuuteen</w:t>
        </w:r>
        <w:r w:rsidR="0039498E">
          <w:t xml:space="preserve"> ja value:sta ankkuroinnilla kirjattuun tekstiin</w:t>
        </w:r>
      </w:ins>
      <w:r>
        <w:t>.</w:t>
      </w:r>
      <w:del w:id="1584" w:author="Tekijä">
        <w:r w:rsidDel="007668F3">
          <w:delText xml:space="preserve"> Value-elementin </w:delText>
        </w:r>
        <w:r w:rsidRPr="001D5498" w:rsidDel="007668F3">
          <w:delText>original</w:delText>
        </w:r>
        <w:r w:rsidDel="007668F3">
          <w:delText>Text/reference-elementistä viitataan käyttäjän syöttämään tekstiin. Rakenne on muuten samanlain</w:delText>
        </w:r>
        <w:r w:rsidR="007907C4" w:rsidDel="007668F3">
          <w:delText>en kuin hoidon tavoitetekstissä, mutta</w:delText>
        </w:r>
        <w:r w:rsidR="00FA7A37" w:rsidDel="007668F3">
          <w:delText xml:space="preserve"> author puuttuu.</w:delText>
        </w:r>
      </w:del>
      <w:r w:rsidR="007907C4">
        <w:t xml:space="preserve"> </w:t>
      </w:r>
      <w:ins w:id="1585" w:author="Tekijä">
        <w:r w:rsidR="00A54130">
          <w:t>Rakenne on samanlainen kuin edellä hoidon tavoitteessa.</w:t>
        </w:r>
      </w:ins>
    </w:p>
    <w:p w14:paraId="47191634" w14:textId="77777777" w:rsidR="002E3802" w:rsidRDefault="002E3802" w:rsidP="002E3802">
      <w:pPr>
        <w:rPr>
          <w:ins w:id="1586" w:author="Tekijä"/>
        </w:rPr>
      </w:pP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  <w:rPr>
          <w:ins w:id="1587" w:author="Tekijä"/>
        </w:rPr>
      </w:pPr>
      <w:bookmarkStart w:id="1588" w:name="_Toc421785291"/>
      <w:ins w:id="1589" w:author="Tekijä">
        <w:r>
          <w:t>Tavoitteen asettajat</w:t>
        </w:r>
        <w:bookmarkEnd w:id="1588"/>
      </w:ins>
    </w:p>
    <w:p w14:paraId="08249D42" w14:textId="77777777" w:rsidR="007668F3" w:rsidRDefault="00A54130" w:rsidP="007668F3">
      <w:pPr>
        <w:jc w:val="left"/>
        <w:rPr>
          <w:ins w:id="1590" w:author="Tekijä"/>
        </w:rPr>
      </w:pPr>
      <w:ins w:id="1591" w:author="Tekijä">
        <w:r>
          <w:t>Tavoitteen asettajat annetaan omassa entry:ssä. Observation code:n kenttäkoodi 211 (Tavoitteen asettajat) ja asettajien tiedot tekstinä näyttömuoto-osuudessa.</w:t>
        </w:r>
      </w:ins>
    </w:p>
    <w:p w14:paraId="7FB19B21" w14:textId="66CF3976" w:rsidR="007668F3" w:rsidDel="0039498E" w:rsidRDefault="007668F3" w:rsidP="007668F3">
      <w:pPr>
        <w:rPr>
          <w:ins w:id="1592" w:author="Tekijä"/>
          <w:del w:id="1593" w:author="Tekijä"/>
        </w:rPr>
      </w:pPr>
    </w:p>
    <w:p w14:paraId="5B993CFE" w14:textId="77777777" w:rsidR="007668F3" w:rsidRDefault="007668F3" w:rsidP="007668F3">
      <w:pPr>
        <w:rPr>
          <w:ins w:id="1594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rPr>
          <w:ins w:id="1595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5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97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Tavoitteen asettajat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--&gt;</w:t>
              </w:r>
            </w:ins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5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99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01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C85A14C" w14:textId="6B477E6E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03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1604" w:author="Tekijä">
                <w:r w:rsidRPr="0039498E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D89B5E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0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71347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ins w:id="16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0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211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Tavoitteen asettajat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1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1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#OID1.2.246.10.1234567.11.2014.300.19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1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1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1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#OID1.2.246.10.1234567.11.2014.300.19.1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2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6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2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0C5CDCB" w14:textId="78525926" w:rsidR="00A54130" w:rsidRPr="0039498E" w:rsidDel="0039498E" w:rsidRDefault="0039498E" w:rsidP="00A54130">
            <w:pPr>
              <w:autoSpaceDE w:val="0"/>
              <w:autoSpaceDN w:val="0"/>
              <w:adjustRightInd w:val="0"/>
              <w:jc w:val="left"/>
              <w:rPr>
                <w:ins w:id="1623" w:author="Tekijä"/>
                <w:del w:id="16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25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26" w:author="Tekijä">
                <w:r w:rsidR="00A54130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="00A54130"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Tavoitteen asettajat</w:delText>
                </w:r>
                <w:r w:rsidR="00A54130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5F749F57" w14:textId="4A4E00D3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27" w:author="Tekijä"/>
                <w:del w:id="16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29" w:author="Tekijä">
              <w:del w:id="1630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811A818" w14:textId="382243A1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31" w:author="Tekijä"/>
                <w:del w:id="16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33" w:author="Tekijä">
              <w:del w:id="163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786A723D" w14:textId="3B697787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35" w:author="Tekijä"/>
                <w:del w:id="16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7" w:author="Tekijä">
              <w:del w:id="163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templateId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1.2.246.777.11.2015.X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6AD7FFA" w14:textId="58E480DC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39" w:author="Tekijä"/>
                <w:del w:id="16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1" w:author="Tekijä">
              <w:del w:id="164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913705C" w14:textId="390BF5CD" w:rsidR="00A54130" w:rsidRPr="0039498E" w:rsidDel="0039498E" w:rsidRDefault="00A54130" w:rsidP="00A54130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1643" w:author="Tekijä"/>
                <w:del w:id="16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5" w:author="Tekijä">
              <w:del w:id="164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211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Tavoitteen asettajat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9CA71C2" w14:textId="0D0B285A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47" w:author="Tekijä"/>
                <w:del w:id="16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9" w:author="Tekijä">
              <w:del w:id="165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67AEE60" w14:textId="7716122B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51" w:author="Tekijä"/>
                <w:del w:id="16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3" w:author="Tekijä">
              <w:del w:id="165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#OID1.2.246.10.1234567.11.2014.300.18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4517BCFB" w14:textId="1E726F4B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55" w:author="Tekijä"/>
                <w:del w:id="16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57" w:author="Tekijä">
              <w:del w:id="165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AB9B66F" w14:textId="1ABC3FA3" w:rsidR="00A54130" w:rsidRPr="0039498E" w:rsidDel="0039498E" w:rsidRDefault="00A54130" w:rsidP="00A54130">
            <w:pPr>
              <w:autoSpaceDE w:val="0"/>
              <w:autoSpaceDN w:val="0"/>
              <w:adjustRightInd w:val="0"/>
              <w:jc w:val="left"/>
              <w:rPr>
                <w:ins w:id="1659" w:author="Tekijä"/>
                <w:del w:id="16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1" w:author="Tekijä">
              <w:del w:id="166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198A495" w14:textId="0F9D05F3" w:rsidR="00A54130" w:rsidRPr="0039498E" w:rsidDel="0039498E" w:rsidRDefault="00A54130" w:rsidP="006A6799">
            <w:pPr>
              <w:autoSpaceDE w:val="0"/>
              <w:autoSpaceDN w:val="0"/>
              <w:adjustRightInd w:val="0"/>
              <w:jc w:val="left"/>
              <w:rPr>
                <w:ins w:id="1663" w:author="Tekijä"/>
                <w:del w:id="16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65" w:author="Tekijä">
              <w:del w:id="1666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7EE9CF4" w14:textId="77777777" w:rsidR="007668F3" w:rsidRPr="0039498E" w:rsidRDefault="007668F3" w:rsidP="006A6799">
            <w:pPr>
              <w:autoSpaceDE w:val="0"/>
              <w:autoSpaceDN w:val="0"/>
              <w:adjustRightInd w:val="0"/>
              <w:jc w:val="left"/>
              <w:rPr>
                <w:ins w:id="1667" w:author="Tekijä"/>
                <w:sz w:val="18"/>
                <w:szCs w:val="18"/>
                <w:lang w:val="en-US"/>
              </w:rPr>
            </w:pPr>
          </w:p>
        </w:tc>
      </w:tr>
    </w:tbl>
    <w:p w14:paraId="69A6A611" w14:textId="77777777" w:rsidR="007668F3" w:rsidRPr="00A35135" w:rsidRDefault="007668F3" w:rsidP="007668F3">
      <w:pPr>
        <w:rPr>
          <w:ins w:id="1668" w:author="Tekijä"/>
        </w:rPr>
      </w:pPr>
    </w:p>
    <w:p w14:paraId="393DCD7E" w14:textId="77777777" w:rsidR="000734C7" w:rsidRPr="00FA7A37" w:rsidRDefault="007A379C" w:rsidP="007A379C">
      <w:pPr>
        <w:pStyle w:val="Otsikko3"/>
      </w:pPr>
      <w:bookmarkStart w:id="1669" w:name="_Toc421785292"/>
      <w:r>
        <w:t>Tavoitteen yksilöivä tekijä</w:t>
      </w:r>
      <w:bookmarkEnd w:id="1669"/>
    </w:p>
    <w:p w14:paraId="13012328" w14:textId="77777777" w:rsidR="000734C7" w:rsidRPr="00FA7A37" w:rsidDel="00A54130" w:rsidRDefault="000734C7" w:rsidP="00C87AC7">
      <w:pPr>
        <w:rPr>
          <w:del w:id="1670" w:author="Tekijä"/>
        </w:rPr>
      </w:pPr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0176F140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ins w:id="1671" w:author="Tekijä">
        <w:r w:rsidR="007C2992">
          <w:rPr>
            <w:szCs w:val="24"/>
          </w:rPr>
          <w:t>/</w:t>
        </w:r>
      </w:ins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Pr="007C2992">
        <w:rPr>
          <w:color w:val="000000"/>
          <w:szCs w:val="24"/>
          <w:highlight w:val="white"/>
        </w:rPr>
        <w:t>1.2.246.6.12.2002.3</w:t>
      </w:r>
      <w:del w:id="1672" w:author="Tekijä">
        <w:r w:rsidRPr="007C2992" w:rsidDel="00A54130">
          <w:rPr>
            <w:color w:val="000000"/>
            <w:szCs w:val="24"/>
            <w:highlight w:val="white"/>
          </w:rPr>
          <w:delText>23.</w:delText>
        </w:r>
        <w:r w:rsidR="00AF5158" w:rsidRPr="007C2992" w:rsidDel="00A54130">
          <w:rPr>
            <w:color w:val="000000"/>
            <w:szCs w:val="24"/>
            <w:highlight w:val="white"/>
          </w:rPr>
          <w:delText>2012</w:delText>
        </w:r>
      </w:del>
      <w:ins w:id="1673" w:author="Tekijä">
        <w:r w:rsidR="00A54130" w:rsidRPr="007C2992">
          <w:rPr>
            <w:color w:val="000000"/>
            <w:szCs w:val="24"/>
            <w:highlight w:val="white"/>
          </w:rPr>
          <w:t>45</w:t>
        </w:r>
      </w:ins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323768E6" w14:textId="77777777" w:rsidR="00DE2D98" w:rsidRPr="007C2992" w:rsidDel="00290BCB" w:rsidRDefault="00DE2D98" w:rsidP="00DE2D98">
      <w:pPr>
        <w:jc w:val="left"/>
        <w:rPr>
          <w:del w:id="1674" w:author="Tekijä"/>
        </w:rPr>
      </w:pP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1675" w:author="Tekijä">
              <w:r w:rsidR="00AF5158" w:rsidRPr="00290BCB" w:rsidDel="00A5413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1676" w:author="Tekijä">
              <w:r w:rsidR="00A54130" w:rsidRPr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.212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del w:id="1677" w:author="Tekijä">
              <w:r w:rsidRPr="00290BCB" w:rsidDel="0011066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 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B61215B" w14:textId="2C4CA781" w:rsidR="00DE2D98" w:rsidRPr="00290BCB" w:rsidDel="006A6799" w:rsidRDefault="00DE2D98" w:rsidP="006A6799">
            <w:pPr>
              <w:autoSpaceDE w:val="0"/>
              <w:autoSpaceDN w:val="0"/>
              <w:adjustRightInd w:val="0"/>
              <w:jc w:val="left"/>
              <w:rPr>
                <w:del w:id="167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77777777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</w:tc>
      </w:tr>
    </w:tbl>
    <w:p w14:paraId="260E4A37" w14:textId="77777777" w:rsidR="00DE2D98" w:rsidRPr="00DE2D98" w:rsidDel="00290BCB" w:rsidRDefault="00DE2D98" w:rsidP="00DE2D98">
      <w:pPr>
        <w:rPr>
          <w:del w:id="1679" w:author="Tekijä"/>
          <w:lang w:val="en-US"/>
        </w:rPr>
      </w:pPr>
    </w:p>
    <w:p w14:paraId="0D41E4B1" w14:textId="77777777" w:rsidR="00DE2D98" w:rsidRPr="00DE2D98" w:rsidRDefault="00DE2D98" w:rsidP="004B414A">
      <w:pPr>
        <w:rPr>
          <w:lang w:val="en-US"/>
        </w:rPr>
      </w:pPr>
    </w:p>
    <w:p w14:paraId="33EF236F" w14:textId="77777777" w:rsidR="00DE2D98" w:rsidRPr="00DE2D98" w:rsidDel="00290BCB" w:rsidRDefault="00DE2D98" w:rsidP="004B414A">
      <w:pPr>
        <w:rPr>
          <w:del w:id="1680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6639A7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6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2" w:author="Tekijä"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1A8D38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ins w:id="168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84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212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1.2.246.6.12.2002.345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Tavoitteen yksilöivä tekijä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6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6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6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8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#OID1.2.246.10.1234567.11.2014.300.20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ins w:id="168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90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EC59DCD" w14:textId="77777777" w:rsidR="00B439FF" w:rsidRPr="00290BCB" w:rsidDel="00290BCB" w:rsidRDefault="00290BCB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del w:id="1691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ins w:id="1692" w:author="Tekijä"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290BCB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1462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1.2.246.537.6.3.2006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Kuntaliitto - Laboratoriotutkimusnimikkeistö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290BCB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290BC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B -Gluk</w:t>
              </w:r>
              <w:r w:rsidRPr="00290BCB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  <w:del w:id="1693" w:author="Tekijä"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&lt;</w:delText>
              </w:r>
              <w:r w:rsidR="00B439FF"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delText>observation</w:delText>
              </w:r>
              <w:r w:rsidR="00B439FF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classCode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439FF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B439FF"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B439FF"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B439FF"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6E437D30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694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del w:id="1695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delText>code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212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1.2.246.6.12.2002.323.2012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"/&gt;</w:delText>
              </w:r>
            </w:del>
          </w:p>
          <w:p w14:paraId="2E2691BA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69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697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18B146A4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69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699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reference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#OID1.2.246.10.123456.11.2012.160.23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63EFD2A6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700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701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text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027118AE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702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703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&lt;!--</w:delText>
              </w:r>
              <w:r w:rsidRPr="00290BCB" w:rsidDel="00290BCB">
                <w:rPr>
                  <w:rFonts w:ascii="Courier New" w:hAnsi="Courier New" w:cs="Courier New"/>
                  <w:color w:val="808080"/>
                  <w:sz w:val="18"/>
                  <w:highlight w:val="white"/>
                  <w:lang w:val="en-US"/>
                </w:rPr>
                <w:delText xml:space="preserve">  212-tavoitteen yksilöivä tekijä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--&gt;</w:delText>
              </w:r>
            </w:del>
          </w:p>
          <w:p w14:paraId="47CC6DAE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704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705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CV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xx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displayName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xx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codeSystem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1.2.246.537.6.96.2008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codeSys-temName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FinLOINC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"&gt;</w:delText>
              </w:r>
            </w:del>
          </w:p>
          <w:p w14:paraId="089874F9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706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707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  <w:p w14:paraId="5BCC26E2" w14:textId="77777777" w:rsidR="00B439FF" w:rsidRPr="00290BCB" w:rsidDel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del w:id="1708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1709" w:author="Tekijä"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author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/&gt;</w:delText>
              </w:r>
            </w:del>
          </w:p>
          <w:p w14:paraId="41FC8F4F" w14:textId="77777777" w:rsidR="004B414A" w:rsidRPr="00290BCB" w:rsidRDefault="00B439FF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710" w:author="Tekijä"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&lt;/</w:delText>
              </w:r>
              <w:r w:rsidRPr="00290BCB" w:rsidDel="00290BCB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observation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05A6C017" w14:textId="16B55632" w:rsidR="00E747FD" w:rsidDel="0039498E" w:rsidRDefault="00E747FD" w:rsidP="00C87AC7">
      <w:pPr>
        <w:rPr>
          <w:del w:id="1711" w:author="Tekijä"/>
        </w:rPr>
      </w:pPr>
      <w:r>
        <w:t xml:space="preserve">Kenttäkoodi on 213. Yksilöivän tekijän ehto sijoitetaan value-elementtiin ja sen lisätieto </w:t>
      </w:r>
      <w:del w:id="1712" w:author="Tekijä">
        <w:r w:rsidDel="00290BCB">
          <w:delText xml:space="preserve">section.text:iin, jonne viitataan value-elementin </w:delText>
        </w:r>
        <w:r w:rsidRPr="001D5498" w:rsidDel="00290BCB">
          <w:delText>original</w:delText>
        </w:r>
        <w:r w:rsidDel="00290BCB">
          <w:delText>Text/reference-elementistä.</w:delText>
        </w:r>
        <w:r w:rsidR="00DA1D68" w:rsidDel="00290BCB">
          <w:delText xml:space="preserve"> </w:delText>
        </w:r>
      </w:del>
      <w:ins w:id="1713" w:author="Tekijä">
        <w:r w:rsidR="00290BCB">
          <w:t xml:space="preserve">aliobservation:iin, jonka kenttäkoodi on 214 ja itse lisätieto sijoitetaan näyttömuoto-osuuteen tekstinä. </w:t>
        </w:r>
      </w:ins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del w:id="1714" w:author="Tekijä">
        <w:r w:rsidR="007D797C" w:rsidDel="00290BCB">
          <w:rPr>
            <w:rStyle w:val="Sivunumero"/>
          </w:rPr>
          <w:delText>Effective-timella (IVL_TS) voidaan kuvata, millä ajanjaksolla tai mitä ajankohtaa ennen/minkä jälkeen tavoitteeseen pyritään.</w:delText>
        </w:r>
      </w:del>
    </w:p>
    <w:p w14:paraId="6923F8B6" w14:textId="77777777" w:rsidR="00E747FD" w:rsidRDefault="00E747FD" w:rsidP="00E747FD"/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6639A7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6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Yksilöivän tekijän ehto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A606D3E" w14:textId="77777777" w:rsidR="0039498E" w:rsidRPr="006639A7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18" w:author="Tekijä"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6639A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639A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0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64D37B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7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2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213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Yksilöivän tekijän ehto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6AC758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3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125ECB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3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high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10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3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3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214 Yksilöivä tekijän ehdon lisätieto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3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F0B65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174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4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214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Yksilöivän tekijän ehdon lisätieto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#OID1.2.246.10.1234567.11.2014.300.22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5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5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5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#OID1.2.246.10.1234567.11.2014.300.22.1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5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5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5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5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5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6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3ED7E90" w14:textId="506E03EF" w:rsidR="00290BCB" w:rsidRPr="0039498E" w:rsidDel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61" w:author="Tekijä"/>
                <w:del w:id="17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63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764" w:author="Tekijä">
                <w:r w:rsidR="00290BCB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="00290BCB"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Yksilöivän tekijän ehto</w:delText>
                </w:r>
                <w:r w:rsidR="00290BCB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191D13DC" w14:textId="2A9ECB9B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65" w:author="Tekijä"/>
                <w:del w:id="17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67" w:author="Tekijä">
              <w:del w:id="1768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B8FA595" w14:textId="6513F70F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69" w:author="Tekijä"/>
                <w:del w:id="17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71" w:author="Tekijä">
              <w:del w:id="177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0D0039F" w14:textId="6D63752E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1773" w:author="Tekijä"/>
                <w:del w:id="17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75" w:author="Tekijä">
              <w:del w:id="177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213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Yksilöivän tekijän ehto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6727B0F8" w14:textId="0336A04B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77" w:author="Tekijä"/>
                <w:del w:id="17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79" w:author="Tekijä">
              <w:del w:id="178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8BCFB7F" w14:textId="7D53F2DA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81" w:author="Tekijä"/>
                <w:del w:id="17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83" w:author="Tekijä">
              <w:del w:id="178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#OID1.2.246.10.1234567.11.2014.300.21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05093C70" w14:textId="68A831D8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85" w:author="Tekijä"/>
                <w:del w:id="17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87" w:author="Tekijä">
              <w:del w:id="178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E604D8F" w14:textId="186275F2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89" w:author="Tekijä"/>
                <w:del w:id="17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1" w:author="Tekijä">
              <w:del w:id="179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xsi:type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IVL_PQ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unit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mmol/l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F8C3B9E" w14:textId="357F69A7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93" w:author="Tekijä"/>
                <w:del w:id="17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5" w:author="Tekijä">
              <w:del w:id="179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high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10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1D7FFFB" w14:textId="4A5820F2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797" w:author="Tekijä"/>
                <w:del w:id="17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9" w:author="Tekijä">
              <w:del w:id="180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6840304" w14:textId="67892E46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01" w:author="Tekijä"/>
                <w:del w:id="18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03" w:author="Tekijä">
              <w:del w:id="180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214 Yksilöivä tekijän ehdon lisätieto, muutettu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4174B18E" w14:textId="0E8960EE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05" w:author="Tekijä"/>
                <w:del w:id="18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07" w:author="Tekijä">
              <w:del w:id="180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34CC6D3A" w14:textId="23644BAE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09" w:author="Tekijä"/>
                <w:del w:id="18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1" w:author="Tekijä">
              <w:del w:id="181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1871F57" w14:textId="7B9FE05B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1813" w:author="Tekijä"/>
                <w:del w:id="18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5" w:author="Tekijä">
              <w:del w:id="181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214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Yksilöivän tekijän ehdon lisätieto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7CA1B34" w14:textId="7B55520B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17" w:author="Tekijä"/>
                <w:del w:id="18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9" w:author="Tekijä">
              <w:del w:id="182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F82887B" w14:textId="599C490D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21" w:author="Tekijä"/>
                <w:del w:id="18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23" w:author="Tekijä">
              <w:del w:id="182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#OID1.2.246.10.1234567.11.2014.300.22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4DBADAC8" w14:textId="41FEA878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25" w:author="Tekijä"/>
                <w:del w:id="18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27" w:author="Tekijä">
              <w:del w:id="182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4680D7D" w14:textId="5BB0CE0C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29" w:author="Tekijä"/>
                <w:del w:id="18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1" w:author="Tekijä">
              <w:del w:id="183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6DA3E49" w14:textId="4466DD05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33" w:author="Tekijä"/>
                <w:del w:id="18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5" w:author="Tekijä">
              <w:del w:id="183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D947A78" w14:textId="38C70628" w:rsidR="00290BCB" w:rsidRPr="0039498E" w:rsidDel="0039498E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1837" w:author="Tekijä"/>
                <w:del w:id="18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9" w:author="Tekijä">
              <w:del w:id="184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42B227D" w14:textId="19297AFD" w:rsidR="00E747FD" w:rsidRPr="0039498E" w:rsidDel="00290BCB" w:rsidRDefault="00290BCB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4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1842" w:author="Tekijä">
              <w:del w:id="1843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1844" w:author="Tekijä">
              <w:r w:rsidR="00E747FD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E747FD"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E747FD"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typeCode</w:delText>
              </w:r>
              <w:r w:rsidR="00E747FD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E747FD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E747FD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  <w:r w:rsidR="00E747FD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</w:del>
          </w:p>
          <w:p w14:paraId="75D6E787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4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46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507D293E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47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48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213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sz w:val="18"/>
                  <w:szCs w:val="18"/>
                  <w:lang w:val="en-US" w:eastAsia="fi-FI"/>
                </w:rPr>
                <w:delText>1.2.246.6.12.2002.323.2012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/&gt;</w:delText>
              </w:r>
            </w:del>
          </w:p>
          <w:p w14:paraId="6CA40B75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4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50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C5882D5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5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52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9E4BB7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OID1.2.246.10.123456.11.2012.160</w:delText>
              </w:r>
              <w:r w:rsidRPr="0039498E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.25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AA024FC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53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54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CB797EA" w14:textId="77777777" w:rsidR="00DA7E0E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55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56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 </w:delText>
              </w:r>
              <w:r w:rsidR="00DA7E0E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DA7E0E"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="00DA7E0E"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="00DA7E0E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DA1D68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IVL_</w:delText>
              </w:r>
              <w:r w:rsidR="007D797C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PQ</w:delText>
              </w:r>
              <w:r w:rsidR="00DA7E0E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7A4BA09B" w14:textId="77777777" w:rsidR="00DA1D68" w:rsidRPr="0039498E" w:rsidDel="00290BCB" w:rsidRDefault="00DA1D6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57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58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</w:delText>
              </w:r>
              <w:r w:rsidRPr="0039498E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low 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425D47C7" w14:textId="77777777" w:rsidR="00DA1D68" w:rsidRPr="0039498E" w:rsidDel="00290BCB" w:rsidRDefault="00DA1D6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59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60" w:author="Tekijä">
              <w:r w:rsidRPr="0039498E" w:rsidDel="00290BCB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 xml:space="preserve">high 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inclusive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true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""/&gt;</w:delText>
              </w:r>
            </w:del>
          </w:p>
          <w:p w14:paraId="0F9785AC" w14:textId="77777777" w:rsidR="00DA7E0E" w:rsidRPr="0039498E" w:rsidDel="00290BCB" w:rsidRDefault="00DA7E0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6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62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="00DA1D68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2EFCBEF" w14:textId="77777777" w:rsidR="00DA7E0E" w:rsidRPr="0039498E" w:rsidDel="00290BCB" w:rsidRDefault="00DA7E0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6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64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#OID1.2.246.10.123456.11.2012.160.2</w:delText>
              </w:r>
              <w:r w:rsidR="00DA1D68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6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46F6F5D" w14:textId="77777777" w:rsidR="00DA7E0E" w:rsidRPr="0039498E" w:rsidDel="00290BCB" w:rsidRDefault="00DA7E0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65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66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="00DA1D68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20FE69A" w14:textId="77777777" w:rsidR="00E747FD" w:rsidRPr="0039498E" w:rsidDel="00290BCB" w:rsidRDefault="00DA7E0E" w:rsidP="0039498E">
            <w:pPr>
              <w:suppressAutoHyphens/>
              <w:autoSpaceDE w:val="0"/>
              <w:autoSpaceDN w:val="0"/>
              <w:adjustRightInd w:val="0"/>
              <w:rPr>
                <w:del w:id="1867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868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70E750A" w14:textId="77777777" w:rsidR="00E747FD" w:rsidRPr="0039498E" w:rsidDel="00290BCB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186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870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   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0ACEB56" w14:textId="77777777" w:rsidR="00E747FD" w:rsidRPr="0039498E" w:rsidRDefault="00E747FD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1871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1872" w:name="_Toc421785293"/>
      <w:r>
        <w:t>Hoidon toteutus ja keinot</w:t>
      </w:r>
      <w:bookmarkEnd w:id="1872"/>
    </w:p>
    <w:p w14:paraId="720FB2AF" w14:textId="77777777" w:rsidR="00C72366" w:rsidDel="00290BCB" w:rsidRDefault="00C72366" w:rsidP="00C72366">
      <w:pPr>
        <w:rPr>
          <w:del w:id="1873" w:author="Tekijä"/>
          <w:lang w:val="en-US"/>
        </w:rPr>
      </w:pPr>
    </w:p>
    <w:p w14:paraId="5F46DE88" w14:textId="77777777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”jatkohoidon järjestämistä koskevat tiedot”.</w:t>
      </w:r>
    </w:p>
    <w:p w14:paraId="3CD3E418" w14:textId="77777777" w:rsidR="00C72366" w:rsidRPr="002920A9" w:rsidRDefault="00C72366" w:rsidP="00C72366"/>
    <w:p w14:paraId="27E23AA5" w14:textId="7777777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23.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del w:id="1874" w:author="Tekijä">
              <w:r w:rsidRPr="00290BCB" w:rsidDel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delText xml:space="preserve"> </w:delText>
              </w:r>
              <w:r w:rsidRPr="00290BCB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delText>ID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="</w:delText>
              </w:r>
              <w:r w:rsidRPr="00290BCB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OID1.2.246.10.1234567.11.2012.160.30</w:delText>
              </w:r>
              <w:r w:rsidRPr="00290BCB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"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13C2D6DC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del w:id="1875" w:author="Tekijä">
              <w:r w:rsidRPr="00290BCB" w:rsidDel="00290BCB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1.2.246.537.6.14.2006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Otsikot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876" w:author="Tekijä">
              <w:r w:rsidRPr="00290BCB" w:rsidDel="006A6799">
                <w:rPr>
                  <w:rFonts w:ascii="Courier New" w:hAnsi="Courier New" w:cs="Courier New"/>
                  <w:sz w:val="18"/>
                  <w:szCs w:val="18"/>
                </w:rPr>
                <w:delText xml:space="preserve"> </w:delText>
              </w:r>
            </w:del>
            <w:r w:rsidRPr="00290BCB">
              <w:rPr>
                <w:rFonts w:ascii="Courier New" w:hAnsi="Courier New" w:cs="Courier New"/>
                <w:sz w:val="18"/>
                <w:szCs w:val="18"/>
              </w:rPr>
              <w:t>Jatkohoidon järjestämistä koskevat tiedot</w:t>
            </w:r>
            <w:del w:id="1877" w:author="Tekijä">
              <w:r w:rsidRPr="00290BCB" w:rsidDel="006A679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 xml:space="preserve"> 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56BD44" w14:textId="23C6EA18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ins w:id="1878" w:author="Tekijä">
              <w:r w:rsidR="006A6799" w:rsidRPr="00290BCB">
                <w:rPr>
                  <w:rFonts w:ascii="Courier New" w:hAnsi="Courier New" w:cs="Courier New"/>
                  <w:sz w:val="18"/>
                  <w:szCs w:val="18"/>
                </w:rPr>
                <w:t xml:space="preserve"> Jatkohoidon järjestämistä koskevat tiedot</w:t>
              </w:r>
            </w:ins>
            <w:del w:id="1879" w:author="Tekijä">
              <w:r w:rsidRPr="00290BCB" w:rsidDel="006A679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Hoidon toteutus ja keinot</w:delText>
              </w:r>
            </w:del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77777777" w:rsidR="00C72366" w:rsidRPr="00C72366" w:rsidRDefault="00C72366" w:rsidP="00C72366"/>
    <w:p w14:paraId="25E61281" w14:textId="77777777" w:rsidR="00C72366" w:rsidRPr="00C72366" w:rsidRDefault="00C72366" w:rsidP="00C72366">
      <w:pPr>
        <w:pStyle w:val="Otsikko3"/>
      </w:pPr>
      <w:bookmarkStart w:id="1880" w:name="_Toc421785294"/>
      <w:r>
        <w:t>Hoidon toteutus ja keinot tekstinä</w:t>
      </w:r>
      <w:bookmarkEnd w:id="1880"/>
    </w:p>
    <w:p w14:paraId="0660B0EA" w14:textId="77777777" w:rsidR="00C72366" w:rsidRPr="00C72366" w:rsidDel="00290BCB" w:rsidRDefault="00C72366" w:rsidP="00C72366">
      <w:pPr>
        <w:rPr>
          <w:del w:id="1881" w:author="Tekijä"/>
        </w:rPr>
      </w:pPr>
    </w:p>
    <w:p w14:paraId="466FC784" w14:textId="69BDCE8D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AF5158">
        <w:t>1.2.246.6.12.2002.</w:t>
      </w:r>
      <w:del w:id="1882" w:author="Tekijä">
        <w:r w:rsidR="00AF5158" w:rsidDel="00290BCB">
          <w:delText>323.2012</w:delText>
        </w:r>
      </w:del>
      <w:ins w:id="1883" w:author="Tekijä">
        <w:r w:rsidR="00290BCB">
          <w:t>345</w:t>
        </w:r>
      </w:ins>
      <w:r>
        <w:t xml:space="preserve">. Text-elementistä viitataan tämän tietokokonaisuuden </w:t>
      </w:r>
      <w:del w:id="1884" w:author="Tekijä">
        <w:r w:rsidDel="0039498E">
          <w:delText>section/text-OID:iin</w:delText>
        </w:r>
      </w:del>
      <w:ins w:id="1885" w:author="Tekijä">
        <w:r w:rsidR="0039498E">
          <w:t>näyttömuoto-osuuteen ja value:sta ankkuroinnilla kirjattuun tekstiin</w:t>
        </w:r>
      </w:ins>
      <w:del w:id="1886" w:author="Tekijä">
        <w:r w:rsidDel="00BE0C19">
          <w:delText xml:space="preserve">. Value-elementin </w:delText>
        </w:r>
        <w:r w:rsidRPr="001D5498" w:rsidDel="00BE0C19">
          <w:delText>original</w:delText>
        </w:r>
        <w:r w:rsidDel="00BE0C19">
          <w:delText xml:space="preserve">Text/reference-elementistä viitataan käyttäjän syöttämään </w:delText>
        </w:r>
      </w:del>
      <w:ins w:id="1887" w:author="Tekijä">
        <w:del w:id="1888" w:author="Tekijä">
          <w:r w:rsidR="00BE0C19" w:rsidDel="0039498E">
            <w:delText xml:space="preserve">, missä on </w:delText>
          </w:r>
        </w:del>
      </w:ins>
      <w:del w:id="1889" w:author="Tekijä">
        <w:r w:rsidR="009C7BE4" w:rsidDel="0039498E">
          <w:delText>”</w:delText>
        </w:r>
        <w:r w:rsidDel="0039498E">
          <w:delText>hoidon toteutus ja keinot</w:delText>
        </w:r>
        <w:r w:rsidR="009C7BE4" w:rsidDel="0039498E">
          <w:delText>”</w:delText>
        </w:r>
        <w:r w:rsidDel="0039498E">
          <w:delText xml:space="preserve"> - teksti</w:delText>
        </w:r>
      </w:del>
      <w:ins w:id="1890" w:author="Tekijä">
        <w:del w:id="1891" w:author="Tekijä">
          <w:r w:rsidR="00BE0C19" w:rsidDel="0039498E">
            <w:delText>nä</w:delText>
          </w:r>
        </w:del>
      </w:ins>
      <w:del w:id="1892" w:author="Tekijä">
        <w:r w:rsidDel="00BE0C19">
          <w:delText>in</w:delText>
        </w:r>
      </w:del>
      <w:r>
        <w:t>.</w:t>
      </w:r>
    </w:p>
    <w:p w14:paraId="4945E9DF" w14:textId="77777777" w:rsidR="00C72366" w:rsidDel="00290BCB" w:rsidRDefault="00C72366" w:rsidP="00C72366">
      <w:pPr>
        <w:rPr>
          <w:del w:id="1893" w:author="Tekijä"/>
        </w:rPr>
      </w:pP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8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95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8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97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5965380" w14:textId="555CD06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8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99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1.2.246.777.11.</w:t>
              </w:r>
              <w:del w:id="1900" w:author="Tekijä">
                <w:r w:rsidRPr="0039498E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2015.21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hoidon toteutus ja keinot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39F5E3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3EF3DA1" w14:textId="7777777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19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301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Hoidon toteutus ja keinot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0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#OID1.2.246.10.1234567.11.2014.300.27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#OID1.2.246.10.1234567.11.2014.300.27.1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19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2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3483586" w14:textId="682B9FCD" w:rsidR="00290BCB" w:rsidRPr="0039498E" w:rsidDel="0039498E" w:rsidRDefault="0039498E" w:rsidP="00290BCB">
            <w:pPr>
              <w:autoSpaceDE w:val="0"/>
              <w:autoSpaceDN w:val="0"/>
              <w:adjustRightInd w:val="0"/>
              <w:jc w:val="left"/>
              <w:rPr>
                <w:ins w:id="1921" w:author="Tekijä"/>
                <w:del w:id="19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23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924" w:author="Tekijä">
                <w:r w:rsidR="00290BCB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290BCB"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="00290BCB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43A3BA9" w14:textId="06DA8D9F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25" w:author="Tekijä"/>
                <w:del w:id="192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27" w:author="Tekijä">
              <w:del w:id="192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90F7E0A" w14:textId="25AFA255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29" w:author="Tekijä"/>
                <w:del w:id="193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31" w:author="Tekijä">
              <w:del w:id="193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templateId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1.2.246.777.11.2015.X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02630F97" w14:textId="71CE193D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33" w:author="Tekijä"/>
                <w:del w:id="193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35" w:author="Tekijä">
              <w:del w:id="193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hoidon toteutus ja keinot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2D59D20C" w14:textId="50D76CBC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37" w:author="Tekijä"/>
                <w:del w:id="19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39" w:author="Tekijä">
              <w:del w:id="194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9DBE70F" w14:textId="251EE462" w:rsidR="00290BCB" w:rsidRPr="0039498E" w:rsidDel="0039498E" w:rsidRDefault="00290BCB" w:rsidP="00290BCB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1941" w:author="Tekijä"/>
                <w:del w:id="194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43" w:author="Tekijä">
              <w:del w:id="194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301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Hoidon toteutus ja keinot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343C0CFB" w14:textId="2AC0EF11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45" w:author="Tekijä"/>
                <w:del w:id="19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7" w:author="Tekijä">
              <w:del w:id="194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ECACD8D" w14:textId="70EB657F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49" w:author="Tekijä"/>
                <w:del w:id="19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1" w:author="Tekijä">
              <w:del w:id="195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#OID1.2.246.10.1234567.11.2014.300.27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453C884B" w14:textId="1A2F89E8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53" w:author="Tekijä"/>
                <w:del w:id="19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5" w:author="Tekijä">
              <w:del w:id="195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E4578A4" w14:textId="0B6764CB" w:rsidR="00290BCB" w:rsidRPr="0039498E" w:rsidDel="0039498E" w:rsidRDefault="00290BCB" w:rsidP="00290BCB">
            <w:pPr>
              <w:autoSpaceDE w:val="0"/>
              <w:autoSpaceDN w:val="0"/>
              <w:adjustRightInd w:val="0"/>
              <w:jc w:val="left"/>
              <w:rPr>
                <w:ins w:id="1957" w:author="Tekijä"/>
                <w:del w:id="19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9" w:author="Tekijä">
              <w:del w:id="196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A320BCA" w14:textId="11124F1C" w:rsidR="00C72366" w:rsidRPr="0039498E" w:rsidDel="00290BCB" w:rsidRDefault="00290BCB" w:rsidP="005C42FC">
            <w:pPr>
              <w:autoSpaceDE w:val="0"/>
              <w:autoSpaceDN w:val="0"/>
              <w:adjustRightInd w:val="0"/>
              <w:rPr>
                <w:del w:id="196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1962" w:author="Tekijä">
              <w:del w:id="1963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1964" w:author="Tekijä">
              <w:r w:rsidR="00C72366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C72366"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3CFB008D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65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1966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301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0450F599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6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68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0EA8FED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6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70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#OID1.2.246.10.123456.11.2012.160.31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1A04A6B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7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1972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6D53C41C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97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74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1974CD3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97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76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46B0ECB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97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1978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290BCB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#OID1.2.246.10.123456.11.2012.160.32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A238145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jc w:val="left"/>
              <w:rPr>
                <w:del w:id="1979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1980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F233A1D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81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1982" w:author="Tekijä">
              <w:r w:rsidRPr="0039498E" w:rsidDel="00290BCB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457942BA" w14:textId="77777777" w:rsidR="00C72366" w:rsidRPr="0039498E" w:rsidDel="00290BCB" w:rsidRDefault="00C72366" w:rsidP="005C42FC">
            <w:pPr>
              <w:autoSpaceDE w:val="0"/>
              <w:autoSpaceDN w:val="0"/>
              <w:adjustRightInd w:val="0"/>
              <w:rPr>
                <w:del w:id="198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1984" w:author="Tekijä"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39498E" w:rsidDel="00290BCB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39498E" w:rsidDel="00290BCB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5801AB64" w14:textId="77777777" w:rsidR="00C72366" w:rsidRPr="0039498E" w:rsidRDefault="00C72366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1985" w:name="_Toc421785295"/>
      <w:r>
        <w:t>Terveydenhuollon toimintayksikkö</w:t>
      </w:r>
      <w:bookmarkEnd w:id="1985"/>
    </w:p>
    <w:p w14:paraId="5D4D01F0" w14:textId="2799DB4A" w:rsidR="00C72366" w:rsidDel="0039498E" w:rsidRDefault="00C72366" w:rsidP="00C72366">
      <w:pPr>
        <w:rPr>
          <w:del w:id="1986" w:author="Tekijä"/>
          <w:lang w:val="en-US"/>
        </w:rPr>
      </w:pPr>
    </w:p>
    <w:p w14:paraId="6E503DAF" w14:textId="4BDABE94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ins w:id="1987" w:author="Tekijä">
        <w:r w:rsidR="0011066E">
          <w:rPr>
            <w:szCs w:val="24"/>
          </w:rPr>
          <w:t>/</w:t>
        </w:r>
      </w:ins>
      <w:r w:rsidR="004A6E82" w:rsidRPr="00BE0C19">
        <w:rPr>
          <w:szCs w:val="24"/>
        </w:rPr>
        <w:t xml:space="preserve">component&gt;-rakenne toistuu. TemplateId:ssä organizerille annetaan arvo </w:t>
      </w:r>
      <w:r w:rsidR="00AF5158" w:rsidRPr="00BE0C19">
        <w:rPr>
          <w:color w:val="000000"/>
          <w:szCs w:val="24"/>
          <w:highlight w:val="white"/>
        </w:rPr>
        <w:t>1.2.246.6.12.2002.3</w:t>
      </w:r>
      <w:del w:id="1988" w:author="Tekijä">
        <w:r w:rsidR="00AF5158" w:rsidRPr="00BE0C19" w:rsidDel="00BE0C19">
          <w:rPr>
            <w:color w:val="000000"/>
            <w:szCs w:val="24"/>
            <w:highlight w:val="white"/>
          </w:rPr>
          <w:delText>23.2012</w:delText>
        </w:r>
      </w:del>
      <w:ins w:id="1989" w:author="Tekijä">
        <w:r w:rsidR="00BE0C19" w:rsidRPr="00BE0C19">
          <w:rPr>
            <w:color w:val="000000"/>
            <w:szCs w:val="24"/>
            <w:highlight w:val="white"/>
          </w:rPr>
          <w:t>45</w:t>
        </w:r>
      </w:ins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p w14:paraId="26794E98" w14:textId="77777777" w:rsidR="004A6E82" w:rsidRPr="00DE2D98" w:rsidDel="00BE0C19" w:rsidRDefault="004A6E82" w:rsidP="004A6E82">
      <w:pPr>
        <w:jc w:val="left"/>
        <w:rPr>
          <w:del w:id="1990" w:author="Tekijä"/>
          <w:lang w:val="en-US"/>
        </w:rPr>
      </w:pPr>
    </w:p>
    <w:p w14:paraId="16C8F3FD" w14:textId="77777777" w:rsidR="004A6E82" w:rsidRPr="00DE2D98" w:rsidDel="00BE0C19" w:rsidRDefault="004A6E82" w:rsidP="004A6E82">
      <w:pPr>
        <w:rPr>
          <w:del w:id="1991" w:author="Tekijä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741EE95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1992" w:author="Tekijä">
              <w:r w:rsidR="00AF5158" w:rsidRPr="00D06DD0" w:rsidDel="00BE0C1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1993" w:author="Tekijä">
              <w:r w:rsidR="00BE0C19" w:rsidRPr="00D06DD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.302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del w:id="1994" w:author="Tekijä">
              <w:r w:rsidRPr="00D06DD0" w:rsidDel="0011066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</w:delText>
              </w:r>
            </w:del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8BC3DE" w14:textId="2757DC2B" w:rsidR="004A6E82" w:rsidRPr="00D06DD0" w:rsidDel="00A06838" w:rsidRDefault="004A6E82" w:rsidP="00A06838">
            <w:pPr>
              <w:autoSpaceDE w:val="0"/>
              <w:autoSpaceDN w:val="0"/>
              <w:adjustRightInd w:val="0"/>
              <w:jc w:val="left"/>
              <w:rPr>
                <w:del w:id="199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77777777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73AF7979" w14:textId="77777777" w:rsidR="004A6E82" w:rsidRPr="00DE2D98" w:rsidDel="00BE0C19" w:rsidRDefault="004A6E82" w:rsidP="004A6E82">
      <w:pPr>
        <w:rPr>
          <w:del w:id="1996" w:author="Tekijä"/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ins w:id="1997" w:author="Tekijä">
        <w:r w:rsidR="00BE0C19">
          <w:t xml:space="preserve"> ja vastaava nimi representedOrganization/name</w:t>
        </w:r>
      </w:ins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38EBBB49" w14:textId="77777777" w:rsidR="00F15AF9" w:rsidRPr="00BE0C19" w:rsidDel="00BE0C19" w:rsidRDefault="00F15AF9" w:rsidP="00F15AF9">
      <w:pPr>
        <w:rPr>
          <w:del w:id="1998" w:author="Tekijä"/>
        </w:rPr>
      </w:pP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5345AE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19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0" w:author="Tekijä"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encounter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ENC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E6A218E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0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0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302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Terveydenhuollon toimintayksikkö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#OID1.2.246.10.1234567.11.2014.300.29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1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performer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1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assignedEntity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1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nullFlavor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NA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1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nullFlavor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1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304-Terveydenhuollon ammattinimike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130DFA0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AFFC8A8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2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1C18C1A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ins w:id="20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4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 – tekninen CDA R2 rakennekoodisto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Ammattinimike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928AEB1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ins w:id="20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6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32261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1.2.246.537.6.74.2001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TK - Ammattiluokitus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Fysioterapeutit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8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3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3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305-Ammattihenkilön nimi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88C647A" w14:textId="77777777" w:rsidR="00BE0C19" w:rsidRPr="006639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4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Lauri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42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Liike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4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4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BA3F901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4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26C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C94816B" w14:textId="77777777" w:rsidR="00BE0C19" w:rsidRPr="00626CA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50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26CA7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303-palveluyksikön OID </w:t>
              </w:r>
              <w:r w:rsidRPr="00626C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835A87C" w14:textId="77777777" w:rsidR="00BE0C19" w:rsidRPr="00FD64F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5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52" w:author="Tekijä">
              <w:r w:rsidRPr="00626C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1.2.246.10.1234567.10.201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54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Lisätty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5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terveyskeskus, Fysioterapiayksikkö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5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asOrganizationPartOf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wholeOrganization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BE0C19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302-toimintayksikön OID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BE0C19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0C19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6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wholeOrganization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68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asOrganizationPartOf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70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ins w:id="20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72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assignedEntity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CBCB24E" w14:textId="77777777" w:rsidR="004E5326" w:rsidRPr="00BE0C19" w:rsidDel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7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ins w:id="2074" w:author="Tekijä">
              <w:r w:rsidRPr="00BE0C19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0C19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performer</w:t>
              </w:r>
              <w:r w:rsidRPr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075" w:author="Tekijä"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="004E5326"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encounter</w:delText>
              </w:r>
              <w:r w:rsidR="004E5326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classCode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4E5326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ENC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4E5326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4E5326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4E5326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5E111B72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7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07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302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1.2.246.6.12.2002.323.2012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5156DEB2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7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7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CAA3D4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8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8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#OID1.2.246.10.123456.11.2012.160.40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9FE0590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8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8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12862AB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8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8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performer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55E0F9E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8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8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assignedEntity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489DD8B" w14:textId="77777777" w:rsidR="00DE4F55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8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8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DE4F55"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="00DE4F55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DE4F55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NA</w:delText>
              </w:r>
              <w:r w:rsidR="00DE4F55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5804D95D" w14:textId="77777777" w:rsidR="004E5326" w:rsidRPr="0011012D" w:rsidDel="00BE0C19" w:rsidRDefault="00DE4F55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9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9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11012D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NA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D13A3A5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9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093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11012D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 304-Terveydenhuollon ammattinimike 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0579C923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9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095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translation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&gt;</w:delText>
              </w:r>
            </w:del>
          </w:p>
          <w:p w14:paraId="2C25EF2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9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09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&gt;</w:delText>
              </w:r>
            </w:del>
          </w:p>
          <w:p w14:paraId="4655524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098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</w:pPr>
            <w:del w:id="209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1.1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1.2.246.537.6.12.999.2003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</w:delText>
              </w:r>
            </w:del>
          </w:p>
          <w:p w14:paraId="52438D0B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00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2101" w:author="Tekijä"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codeSystemName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Kanta-palvelut – tekninen CDA R2 rakennekoodisto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0486D1D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0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03" w:author="Tekijä"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displayName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Ammattinimike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432DD03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04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210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22212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1.2.246.537.6.74.2001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4F99D261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06" w:author="Tekijä"/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</w:pPr>
            <w:del w:id="2107" w:author="Tekijä"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codeSystemName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TK - Ammattiluokitus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</w:del>
          </w:p>
          <w:p w14:paraId="5B28AB81" w14:textId="77777777" w:rsidR="004E5326" w:rsidRPr="0011012D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0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09" w:author="Tekijä"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tab/>
                <w:delText>displayName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Erikoislääkärit ja osastonlääkärit </w:delText>
              </w:r>
              <w:r w:rsidRPr="0011012D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42484CA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1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11" w:author="Tekijä"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11012D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AB185D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1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1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translation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769A8BC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1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1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B7AFD46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1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assignedPerson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853637C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1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1C6C0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  <w:rPrChange w:id="2121" w:author="Tekijä">
                  <w:rPr>
                    <w:del w:id="2122" w:author="Tekijä"/>
                    <w:rFonts w:ascii="Arial" w:hAnsi="Arial" w:cs="Arial"/>
                    <w:color w:val="000000"/>
                    <w:sz w:val="20"/>
                    <w:highlight w:val="white"/>
                  </w:rPr>
                </w:rPrChange>
              </w:rPr>
            </w:pPr>
            <w:del w:id="212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24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  <w:rPrChange w:id="2125" w:author="Tekijä">
                    <w:rPr>
                      <w:rFonts w:ascii="Arial" w:hAnsi="Arial" w:cs="Arial"/>
                      <w:color w:val="808080"/>
                      <w:sz w:val="20"/>
                      <w:highlight w:val="white"/>
                    </w:rPr>
                  </w:rPrChange>
                </w:rPr>
                <w:delText xml:space="preserve">  305-Ammattihenkilön nimi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26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--&gt;</w:delText>
              </w:r>
            </w:del>
          </w:p>
          <w:p w14:paraId="77693C8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2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  <w:rPrChange w:id="2128" w:author="Tekijä">
                  <w:rPr>
                    <w:del w:id="2129" w:author="Tekijä"/>
                    <w:rFonts w:ascii="Arial" w:hAnsi="Arial" w:cs="Arial"/>
                    <w:color w:val="000000"/>
                    <w:sz w:val="20"/>
                    <w:highlight w:val="white"/>
                  </w:rPr>
                </w:rPrChange>
              </w:rPr>
            </w:pPr>
            <w:del w:id="2130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1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2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3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4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5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36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37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  <w:rPrChange w:id="2138" w:author="Tekijä">
                    <w:rPr>
                      <w:rFonts w:ascii="Arial" w:hAnsi="Arial" w:cs="Arial"/>
                      <w:color w:val="800000"/>
                      <w:sz w:val="20"/>
                      <w:highlight w:val="white"/>
                    </w:rPr>
                  </w:rPrChange>
                </w:rPr>
                <w:delText>given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  <w:rPrChange w:id="2139" w:author="Tekijä">
                    <w:rPr>
                      <w:rFonts w:ascii="Arial" w:hAnsi="Arial" w:cs="Arial"/>
                      <w:color w:val="FF0000"/>
                      <w:sz w:val="20"/>
                      <w:highlight w:val="white"/>
                    </w:rPr>
                  </w:rPrChange>
                </w:rPr>
                <w:delText xml:space="preserve"> qualifier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40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41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delText>CL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42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"&gt;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43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delText>Erkki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44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  <w:rPrChange w:id="2145" w:author="Tekijä">
                    <w:rPr>
                      <w:rFonts w:ascii="Arial" w:hAnsi="Arial" w:cs="Arial"/>
                      <w:color w:val="800000"/>
                      <w:sz w:val="20"/>
                      <w:highlight w:val="white"/>
                    </w:rPr>
                  </w:rPrChange>
                </w:rPr>
                <w:delText>given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  <w:rPrChange w:id="2146" w:author="Tekijä">
                    <w:rPr>
                      <w:rFonts w:ascii="Arial" w:hAnsi="Arial" w:cs="Arial"/>
                      <w:color w:val="0000FF"/>
                      <w:sz w:val="20"/>
                      <w:highlight w:val="white"/>
                    </w:rPr>
                  </w:rPrChange>
                </w:rPr>
                <w:delText>&gt;</w:delText>
              </w:r>
            </w:del>
          </w:p>
          <w:p w14:paraId="1B440E24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4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4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49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0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1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2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3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4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  <w:rPrChange w:id="2155" w:author="Tekijä">
                    <w:rPr>
                      <w:rFonts w:ascii="Arial" w:hAnsi="Arial" w:cs="Arial"/>
                      <w:color w:val="000000"/>
                      <w:sz w:val="20"/>
                      <w:highlight w:val="white"/>
                    </w:rPr>
                  </w:rPrChange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family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Esimerkki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family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CDF41B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5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5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suffix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LL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suffix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BE9AE2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5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name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ECAD461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6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assignedPerson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642484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6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6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representedOrganization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7DBD11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6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6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303-palveluyksikön OID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16F13E84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6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6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1.2.246.10.99999984.10.1234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3FF81BA7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6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6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asOrganizationPartOf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C49BD5F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7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7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wholeOrganization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3F2A7F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7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7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BE0C19" w:rsidDel="00BE0C19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302-toimintayksikön OID 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2F22D9B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7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7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id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1.2.246.10.99999984.10.0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7072EA6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7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7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wholeOrganization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995891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7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7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asOrganizationPartOf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8B9420D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8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8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representedOrganization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1627A885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8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83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assignedEntity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A78A7D9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8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85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performer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1CBE5C8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8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87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="00891F09"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typeCode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91F09"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91F09"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163AFB1B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8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89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FBFFF4A" w14:textId="77777777" w:rsidR="004E5326" w:rsidRPr="00BE0C19" w:rsidDel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19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91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3B1BAD6" w14:textId="77777777" w:rsidR="00F15AF9" w:rsidRPr="00BE0C19" w:rsidRDefault="004E5326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192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encounter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77777777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del w:id="2193" w:author="Tekijä">
        <w:r w:rsidR="00BE3438" w:rsidDel="00BE0C19">
          <w:delText>, jonne viitataan value/originalText/reference:n avulla.</w:delText>
        </w:r>
      </w:del>
      <w:ins w:id="2194" w:author="Tekijä">
        <w:r w:rsidR="00BE0C19">
          <w:t>.</w:t>
        </w:r>
      </w:ins>
    </w:p>
    <w:p w14:paraId="79A0CE8C" w14:textId="77777777" w:rsidR="00BE3438" w:rsidDel="00BE0C19" w:rsidRDefault="00BE3438" w:rsidP="00BE3438">
      <w:pPr>
        <w:rPr>
          <w:del w:id="2195" w:author="Tekijä"/>
        </w:rPr>
      </w:pP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1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7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39498E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306 Hoitopaikan lisätieto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1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199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1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8AE2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2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3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306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Hoitopaikan lisätieto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5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7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#OID1.2.246.10.123456.11.2014.300.30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09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11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13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#OID1.2.246.10.1234567.11.2014.300.30.1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15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17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C03D8EB" w14:textId="4EF8EC6D" w:rsidR="00BE0C19" w:rsidRPr="0039498E" w:rsidDel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18" w:author="Tekijä"/>
                <w:del w:id="22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20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221" w:author="Tekijä">
                <w:r w:rsidR="00BE0C19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="00BE0C19" w:rsidRPr="0039498E" w:rsidDel="0039498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306 Hoitopaikan lisätieto </w:delText>
                </w:r>
                <w:r w:rsidR="00BE0C19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6AA59C77" w14:textId="74C0714B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22" w:author="Tekijä"/>
                <w:del w:id="22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24" w:author="Tekijä">
              <w:del w:id="2225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E706D0D" w14:textId="01AB2BA5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26" w:author="Tekijä"/>
                <w:del w:id="22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28" w:author="Tekijä">
              <w:del w:id="2229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A14742C" w14:textId="5ED3E2AD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230" w:author="Tekijä"/>
                <w:del w:id="22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32" w:author="Tekijä">
              <w:del w:id="2233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306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Hoitopaikan lisätieto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DB99DEB" w14:textId="2AC0DE98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34" w:author="Tekijä"/>
                <w:del w:id="22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36" w:author="Tekijä">
              <w:del w:id="2237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4EC035B" w14:textId="5FD5782C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38" w:author="Tekijä"/>
                <w:del w:id="22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40" w:author="Tekijä">
              <w:del w:id="2241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#OID1.2.246.10.123456.11.2012.160.30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D49A2BC" w14:textId="19020E8D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42" w:author="Tekijä"/>
                <w:del w:id="22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44" w:author="Tekijä">
              <w:del w:id="2245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CF4D69E" w14:textId="45CC3585" w:rsidR="00BE0C19" w:rsidRPr="0039498E" w:rsidDel="0039498E" w:rsidRDefault="00BE0C19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ins w:id="2246" w:author="Tekijä"/>
                <w:del w:id="22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48" w:author="Tekijä">
              <w:del w:id="2249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7DA60CF" w14:textId="7DAE7877" w:rsidR="00BE3438" w:rsidRPr="0039498E" w:rsidDel="00BE0C19" w:rsidRDefault="00BE0C19" w:rsidP="0039498E">
            <w:pPr>
              <w:suppressAutoHyphens/>
              <w:autoSpaceDE w:val="0"/>
              <w:autoSpaceDN w:val="0"/>
              <w:adjustRightInd w:val="0"/>
              <w:rPr>
                <w:del w:id="225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251" w:author="Tekijä">
              <w:del w:id="2252" w:author="Tekijä"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2253" w:author="Tekijä"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BE3438"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BE3438"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E3438"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E3438"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E3438"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E3438"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6FC0D750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5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255" w:author="Tekijä"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306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BE0C19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54110A67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5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257" w:author="Tekijä"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2CC8F274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259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#OID1.2.246.10.123456.11.2012.160.38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40A083C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261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7FEAB332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226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63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69E9775A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226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65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C94B101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226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267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#OID1.2.246.10.123456.11.2012.160.38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2F575020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del w:id="226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2269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3A9B085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7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2271" w:author="Tekijä">
              <w:r w:rsidRPr="0039498E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5FE5B070" w14:textId="77777777" w:rsidR="00BE3438" w:rsidRPr="0039498E" w:rsidDel="00BE0C19" w:rsidRDefault="00BE3438" w:rsidP="0039498E">
            <w:pPr>
              <w:suppressAutoHyphens/>
              <w:autoSpaceDE w:val="0"/>
              <w:autoSpaceDN w:val="0"/>
              <w:adjustRightInd w:val="0"/>
              <w:rPr>
                <w:del w:id="227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273" w:author="Tekijä"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39498E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39498E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AE9587" w14:textId="77777777" w:rsidR="00BE3438" w:rsidRPr="0039498E" w:rsidRDefault="00BE3438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02CCCF80" w14:textId="77777777" w:rsidR="00BE3438" w:rsidRDefault="00BE3438" w:rsidP="00BE3438"/>
    <w:p w14:paraId="0641185A" w14:textId="77777777" w:rsidR="001F2362" w:rsidRDefault="00BE3438" w:rsidP="001F2362">
      <w:pPr>
        <w:pStyle w:val="Otsikko3"/>
      </w:pPr>
      <w:bookmarkStart w:id="2274" w:name="_Toc421785296"/>
      <w:r>
        <w:t>Palvelu</w:t>
      </w:r>
      <w:bookmarkEnd w:id="2274"/>
    </w:p>
    <w:p w14:paraId="0A4FE6AE" w14:textId="3E92FF38" w:rsidR="001F2362" w:rsidDel="0039498E" w:rsidRDefault="001F2362" w:rsidP="001F2362">
      <w:pPr>
        <w:rPr>
          <w:del w:id="2275" w:author="Tekijä"/>
          <w:lang w:val="en-US"/>
        </w:rPr>
      </w:pPr>
    </w:p>
    <w:p w14:paraId="36514B3D" w14:textId="2DF05341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ins w:id="2276" w:author="Tekijä">
        <w:r w:rsidR="00CD7B1C">
          <w:t>/</w:t>
        </w:r>
      </w:ins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Pr="00BE0C19">
        <w:rPr>
          <w:color w:val="000000"/>
          <w:szCs w:val="24"/>
          <w:highlight w:val="white"/>
        </w:rPr>
        <w:t>1.2.246.6.12.2002.</w:t>
      </w:r>
      <w:del w:id="2277" w:author="Tekijä">
        <w:r w:rsidRPr="00BE0C19" w:rsidDel="00BE0C19">
          <w:rPr>
            <w:color w:val="000000"/>
            <w:szCs w:val="24"/>
            <w:highlight w:val="white"/>
          </w:rPr>
          <w:delText>323.2</w:delText>
        </w:r>
        <w:r w:rsidR="00AF5158" w:rsidRPr="00BE0C19" w:rsidDel="00BE0C19">
          <w:rPr>
            <w:color w:val="000000"/>
            <w:szCs w:val="24"/>
            <w:highlight w:val="white"/>
          </w:rPr>
          <w:delText>012</w:delText>
        </w:r>
      </w:del>
      <w:ins w:id="2278" w:author="Tekijä">
        <w:r w:rsidR="00BE0C19">
          <w:rPr>
            <w:color w:val="000000"/>
            <w:szCs w:val="24"/>
            <w:highlight w:val="white"/>
          </w:rPr>
          <w:t>345</w:t>
        </w:r>
      </w:ins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67C029EB" w14:textId="2855D738" w:rsidR="001F2362" w:rsidDel="0039498E" w:rsidRDefault="001F2362" w:rsidP="001F2362">
      <w:pPr>
        <w:jc w:val="left"/>
        <w:rPr>
          <w:del w:id="2279" w:author="Tekijä"/>
          <w:rFonts w:ascii="Arial" w:hAnsi="Arial" w:cs="Arial"/>
          <w:color w:val="000000"/>
          <w:sz w:val="20"/>
        </w:rPr>
      </w:pPr>
    </w:p>
    <w:p w14:paraId="52150F9C" w14:textId="77777777" w:rsidR="001F2362" w:rsidRPr="00CD7B1C" w:rsidDel="00BE0C19" w:rsidRDefault="001F2362" w:rsidP="001F2362">
      <w:pPr>
        <w:jc w:val="left"/>
        <w:rPr>
          <w:del w:id="2280" w:author="Tekijä"/>
        </w:rPr>
      </w:pP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3E3CDF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templateId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root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AF5158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1.2.246.6.12.2002.</w:t>
            </w:r>
            <w:del w:id="2281" w:author="Tekijä">
              <w:r w:rsidR="00AF5158" w:rsidRPr="00D06DD0" w:rsidDel="00BE0C19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323.2012</w:delText>
              </w:r>
            </w:del>
            <w:ins w:id="2282" w:author="Tekijä">
              <w:r w:rsidR="00BE0C19" w:rsidRPr="00D06DD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345</w:t>
              </w:r>
            </w:ins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.307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64B4BA4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</w:t>
            </w:r>
            <w:del w:id="2283" w:author="Tekijä">
              <w:r w:rsidRPr="00D06DD0" w:rsidDel="006A6404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   </w:delText>
              </w:r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A5879B6" w14:textId="77777777" w:rsidR="001F2362" w:rsidRPr="00D06DD0" w:rsidDel="00BE0C19" w:rsidRDefault="001F2362" w:rsidP="00BE0C19">
            <w:pPr>
              <w:autoSpaceDE w:val="0"/>
              <w:autoSpaceDN w:val="0"/>
              <w:adjustRightInd w:val="0"/>
              <w:jc w:val="left"/>
              <w:rPr>
                <w:del w:id="2284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F42054C" w14:textId="77777777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</w:p>
        </w:tc>
      </w:tr>
    </w:tbl>
    <w:p w14:paraId="2E7E6F17" w14:textId="002E4AF3" w:rsidR="001F2362" w:rsidRPr="009C4661" w:rsidDel="0039498E" w:rsidRDefault="001F2362" w:rsidP="001F2362">
      <w:pPr>
        <w:rPr>
          <w:del w:id="2285" w:author="Tekijä"/>
        </w:rPr>
      </w:pPr>
    </w:p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p w14:paraId="2DA643E4" w14:textId="77777777" w:rsidR="001F2362" w:rsidRPr="001F4A30" w:rsidDel="00BE0C19" w:rsidRDefault="001F2362" w:rsidP="001F2362">
      <w:pPr>
        <w:rPr>
          <w:del w:id="2286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77777777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287" w:author="Tekijä"/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del w:id="2288" w:author="Tekijä"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</w:del>
            <w:ins w:id="2289" w:author="Tekijä"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&lt;</w:t>
              </w:r>
              <w:r w:rsidR="00BE0C19" w:rsidRPr="00664E46">
                <w:rPr>
                  <w:rFonts w:ascii="Courier New" w:hAnsi="Courier New" w:cs="Courier New"/>
                  <w:color w:val="800000"/>
                  <w:sz w:val="18"/>
                  <w:szCs w:val="18"/>
                  <w:lang w:val="fr-FR" w:eastAsia="fi-FI"/>
                </w:rPr>
                <w:t>code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SPAT1223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codeSystem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1.2.246.537.6.128.2009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codeSystemName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PTHAVO - Perusterveydenhuollon avohoidon toimintoluokitus (SPAT)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</w:t>
              </w:r>
              <w:r w:rsidR="00BE0C19" w:rsidRPr="00664E4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fr-FR" w:eastAsia="fi-FI"/>
                </w:rPr>
                <w:t xml:space="preserve"> </w:t>
              </w:r>
              <w:r w:rsidR="00BE0C19" w:rsidRPr="00664E46">
                <w:rPr>
                  <w:rFonts w:ascii="Courier New" w:hAnsi="Courier New" w:cs="Courier New"/>
                  <w:color w:val="FF0000"/>
                  <w:sz w:val="18"/>
                  <w:szCs w:val="18"/>
                  <w:lang w:val="fr-FR" w:eastAsia="fi-FI"/>
                </w:rPr>
                <w:t>displayName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="</w:t>
              </w:r>
              <w:r w:rsidR="00BE0C19" w:rsidRPr="00664E46">
                <w:rPr>
                  <w:rFonts w:ascii="Courier New" w:hAnsi="Courier New" w:cs="Courier New"/>
                  <w:color w:val="000000"/>
                  <w:sz w:val="18"/>
                  <w:szCs w:val="18"/>
                  <w:lang w:val="fr-FR" w:eastAsia="fi-FI"/>
                </w:rPr>
                <w:t>Fysioterapeuttinen kuntoutus</w:t>
              </w:r>
              <w:r w:rsidR="00BE0C19" w:rsidRPr="00664E46">
                <w:rPr>
                  <w:rFonts w:ascii="Courier New" w:hAnsi="Courier New" w:cs="Courier New"/>
                  <w:color w:val="0000FF"/>
                  <w:sz w:val="18"/>
                  <w:szCs w:val="18"/>
                  <w:lang w:val="fr-FR" w:eastAsia="fi-FI"/>
                </w:rPr>
                <w:t>"/&gt;</w:t>
              </w:r>
            </w:ins>
          </w:p>
          <w:p w14:paraId="32A918F2" w14:textId="77777777" w:rsidR="001F2362" w:rsidRPr="00BE0C19" w:rsidDel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29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291" w:author="Tekijä"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BE0C19" w:rsidDel="00BE0C19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xxx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BE0C19" w:rsidDel="00BE0C19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lang w:val="fr-FR"/>
                </w:rPr>
                <w:delText xml:space="preserve"> </w:delText>
              </w:r>
              <w:r w:rsidRPr="00BE0C19" w:rsidDel="00BE0C19">
                <w:rPr>
                  <w:rFonts w:ascii="Courier New" w:hAnsi="Courier New" w:cs="Courier New"/>
                  <w:sz w:val="18"/>
                  <w:szCs w:val="18"/>
                  <w:lang w:val="fr-FR"/>
                </w:rPr>
                <w:delText>1.2.246.537.6.</w:delText>
              </w:r>
              <w:r w:rsidR="00F267A1" w:rsidRPr="00BE0C19" w:rsidDel="00BE0C19">
                <w:rPr>
                  <w:rFonts w:ascii="Courier New" w:hAnsi="Courier New" w:cs="Courier New"/>
                  <w:sz w:val="18"/>
                  <w:szCs w:val="18"/>
                  <w:lang w:val="fr-FR"/>
                </w:rPr>
                <w:delText>128.2009</w:delText>
              </w:r>
              <w:r w:rsidRPr="00BE0C19" w:rsidDel="00BE0C19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255F883" w14:textId="77777777" w:rsidR="001F2362" w:rsidRPr="00BE0C19" w:rsidDel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del w:id="229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p w14:paraId="05F80770" w14:textId="77777777" w:rsidR="00EF211D" w:rsidRPr="001F2362" w:rsidDel="00BE0C19" w:rsidRDefault="00EF211D" w:rsidP="00EF211D">
      <w:pPr>
        <w:rPr>
          <w:del w:id="2293" w:author="Tekijä"/>
        </w:rPr>
      </w:pPr>
    </w:p>
    <w:p w14:paraId="1741FE79" w14:textId="0AFE0A52" w:rsidR="00EF211D" w:rsidRPr="001F4A30" w:rsidDel="0039498E" w:rsidRDefault="00EF211D" w:rsidP="00EF211D">
      <w:pPr>
        <w:rPr>
          <w:del w:id="2294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6639A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6639A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6639A7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ENC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6639A7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05EE5A08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del w:id="2295" w:author="Tekijä">
              <w:r w:rsidRPr="00D06DD0" w:rsidDel="0056084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</w:delText>
              </w:r>
            </w:del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77777777" w:rsidR="00907A9C" w:rsidRPr="00D06DD0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del w:id="2296" w:author="Tekijä">
              <w:r w:rsidRPr="00D06DD0" w:rsidDel="00560840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 xml:space="preserve">     </w:delText>
              </w:r>
            </w:del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77777777" w:rsidR="00EF211D" w:rsidRPr="006639A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del w:id="2297" w:author="Tekijä"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 xml:space="preserve">      </w:delText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931A56"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r w:rsidR="008F753C"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308-</w:t>
            </w:r>
            <w:r w:rsidRPr="006639A7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viittaus palvelun sisältötekstiin 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1AA33CA6" w14:textId="77777777" w:rsidR="00EF211D" w:rsidRPr="006639A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6639A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6639A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5A7E0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del w:id="2298" w:author="Tekijä"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 xml:space="preserve"> </w:delText>
              </w:r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</w:del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44F14423" w:rsidR="00797648" w:rsidRPr="005345AE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2299" w:author="Tekijä"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</w:del>
            <w:ins w:id="2300" w:author="Tekijä">
              <w:r w:rsidR="00560840" w:rsidRPr="006639A7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 xml:space="preserve">               </w:t>
              </w:r>
            </w:ins>
            <w:r w:rsidRPr="005345A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5345A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5345A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5345AE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5345A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5345AE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D06DD0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D20212D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A5A5D2" w14:textId="7777777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311-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viittaus palvelun lisätietotekstiin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41D74766" w14:textId="54DF0B97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01" w:author="Tekijä"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D06DD0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  <w:ins w:id="2302" w:author="Tekijä">
              <w:r w:rsidR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 xml:space="preserve">               </w:t>
              </w:r>
            </w:ins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3EDE44E8" w:rsidR="00797648" w:rsidRPr="006639A7" w:rsidRDefault="00797648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del w:id="2303" w:author="Tekijä"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</w:del>
            <w:ins w:id="2304" w:author="Tekijä">
              <w:r w:rsidR="00560840" w:rsidRPr="006639A7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 xml:space="preserve">           </w:t>
              </w:r>
            </w:ins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6639A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6639A7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6639A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6639A7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6639A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6639A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1CF8747C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305" w:author="Tekijä"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6639A7" w:rsidDel="00560840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</w:del>
            <w:ins w:id="2306" w:author="Tekijä">
              <w:r w:rsidR="00560840" w:rsidRPr="006639A7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 xml:space="preserve">              </w:t>
              </w:r>
            </w:ins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75CC5191" w14:textId="0BA42E94" w:rsidR="00EF211D" w:rsidRPr="00D06DD0" w:rsidDel="00D06DD0" w:rsidRDefault="00EF211D" w:rsidP="00D06DD0">
            <w:pPr>
              <w:autoSpaceDE w:val="0"/>
              <w:autoSpaceDN w:val="0"/>
              <w:adjustRightInd w:val="0"/>
              <w:jc w:val="left"/>
              <w:rPr>
                <w:del w:id="2307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77777777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</w:p>
        </w:tc>
      </w:tr>
    </w:tbl>
    <w:p w14:paraId="1D817315" w14:textId="77777777" w:rsidR="00EF211D" w:rsidRPr="00931A56" w:rsidRDefault="00EF211D" w:rsidP="00EF211D"/>
    <w:p w14:paraId="0A28B670" w14:textId="77777777" w:rsidR="00EF211D" w:rsidRPr="00931A56" w:rsidDel="00F04D0E" w:rsidRDefault="00EF211D" w:rsidP="001F2362">
      <w:pPr>
        <w:rPr>
          <w:del w:id="2308" w:author="Tekijä"/>
        </w:rPr>
      </w:pPr>
    </w:p>
    <w:p w14:paraId="56EB96F1" w14:textId="77777777" w:rsidR="00EF211D" w:rsidRPr="00931A56" w:rsidDel="00F04D0E" w:rsidRDefault="00EF211D" w:rsidP="001F2362">
      <w:pPr>
        <w:rPr>
          <w:del w:id="2309" w:author="Tekijä"/>
          <w:b/>
        </w:rPr>
      </w:pPr>
    </w:p>
    <w:p w14:paraId="270A747E" w14:textId="77777777" w:rsidR="00EF211D" w:rsidRPr="00931A56" w:rsidRDefault="006C323D" w:rsidP="00D12236">
      <w:pPr>
        <w:pStyle w:val="Otsikko4"/>
      </w:pPr>
      <w:del w:id="2310" w:author="Tekijä">
        <w:r w:rsidRPr="00931A56" w:rsidDel="00F04D0E">
          <w:delText>Viittaus sisältötekstiin</w:delText>
        </w:r>
      </w:del>
      <w:ins w:id="2311" w:author="Tekijä">
        <w:r w:rsidR="00F04D0E">
          <w:t>Palvelun sisältö</w:t>
        </w:r>
      </w:ins>
    </w:p>
    <w:p w14:paraId="5723D08D" w14:textId="77777777" w:rsidR="00EF211D" w:rsidRPr="00931A56" w:rsidDel="00F04D0E" w:rsidRDefault="00EF211D" w:rsidP="001F2362">
      <w:pPr>
        <w:rPr>
          <w:del w:id="2312" w:author="Tekijä"/>
        </w:rPr>
      </w:pPr>
    </w:p>
    <w:p w14:paraId="140495B4" w14:textId="3A5B6A3E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del w:id="2313" w:author="Tekijä">
        <w:r w:rsidR="001F2362" w:rsidDel="00F04D0E">
          <w:delText>, jonne viitataan value/originalText/reference:n avulla</w:delText>
        </w:r>
      </w:del>
      <w:ins w:id="2314" w:author="Tekijä">
        <w:r w:rsidR="00F04D0E">
          <w:t>.</w:t>
        </w:r>
        <w:r w:rsidR="00CD7B1C">
          <w:t xml:space="preserve"> Palvelun sisältökuvaus on toistuva, koko entryRelationship-rakennetta toistetaan.</w:t>
        </w:r>
      </w:ins>
      <w:del w:id="2315" w:author="Tekijä">
        <w:r w:rsidR="001F2362" w:rsidDel="00F04D0E">
          <w:delText>.</w:delText>
        </w:r>
      </w:del>
    </w:p>
    <w:p w14:paraId="0EEFE420" w14:textId="77777777" w:rsidR="001F2362" w:rsidRDefault="001F2362" w:rsidP="001F2362"/>
    <w:p w14:paraId="240F48EA" w14:textId="77777777" w:rsidR="001F2362" w:rsidDel="00F04D0E" w:rsidRDefault="001F2362" w:rsidP="001F2362">
      <w:pPr>
        <w:rPr>
          <w:del w:id="2316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18" w:author="Tekijä"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2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FC3409F" w14:textId="7777777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23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2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308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Palvelun sisältö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2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2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28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0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2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39498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#OID1.2.246.10.1234567.11.2014.300.45.1.1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4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6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96CEFB4" w14:textId="51EA5275" w:rsidR="00F04D0E" w:rsidRPr="0039498E" w:rsidDel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ins w:id="2337" w:author="Tekijä"/>
                <w:del w:id="23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9" w:author="Tekijä">
              <w:r w:rsidRPr="0039498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9498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39498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340" w:author="Tekijä">
                <w:r w:rsidR="00F04D0E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="00F04D0E"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="00F04D0E"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="00F04D0E"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="00F04D0E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="00F04D0E"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="00F04D0E"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334BD28" w14:textId="75DDE21F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341" w:author="Tekijä"/>
                <w:del w:id="23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43" w:author="Tekijä">
              <w:del w:id="234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79498F9A" w14:textId="0DBA5091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345" w:author="Tekijä"/>
                <w:del w:id="23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47" w:author="Tekijä">
              <w:del w:id="2348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308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Palvelun sisältö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617129D" w14:textId="6C31CFAB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349" w:author="Tekijä"/>
                <w:del w:id="23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51" w:author="Tekijä">
              <w:del w:id="2352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E31DAB1" w14:textId="440FB685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353" w:author="Tekijä"/>
                <w:del w:id="23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55" w:author="Tekijä">
              <w:del w:id="2356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39498E" w:rsidDel="0039498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#OID1.2.246.10.1234567.11.2014.300.36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99F80FC" w14:textId="7595C278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357" w:author="Tekijä"/>
                <w:del w:id="23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59" w:author="Tekijä">
              <w:del w:id="2360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723FE5D" w14:textId="13730EB0" w:rsidR="00F04D0E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361" w:author="Tekijä"/>
                <w:del w:id="23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63" w:author="Tekijä">
              <w:del w:id="2364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AE2262D" w14:textId="14D79787" w:rsidR="001F2362" w:rsidRPr="0039498E" w:rsidDel="0039498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36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366" w:author="Tekijä">
              <w:del w:id="2367" w:author="Tekijä">
                <w:r w:rsidRPr="0039498E" w:rsidDel="0039498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9498E" w:rsidDel="0039498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39498E" w:rsidDel="0039498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2368" w:author="Tekijä"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1F2362" w:rsidRPr="0039498E" w:rsidDel="003949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1F2362" w:rsidRPr="0039498E" w:rsidDel="003949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1F2362" w:rsidRPr="0039498E" w:rsidDel="003949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1F2362" w:rsidRPr="0039498E" w:rsidDel="003949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1F2362" w:rsidRPr="0039498E" w:rsidDel="003949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1F2362" w:rsidRPr="0039498E" w:rsidDel="003949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00DF77E0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69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370" w:author="Tekijä"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30</w:delText>
              </w:r>
              <w:r w:rsidR="00547113"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8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39498E" w:rsidDel="00F04D0E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80672AB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7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372" w:author="Tekijä"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4A69B6A1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7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374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</w:delText>
              </w:r>
              <w:r w:rsidR="00547113"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2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38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54901FC8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7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376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820235C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37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378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3F942E2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37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380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C87B65C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38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382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39498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</w:delText>
              </w:r>
              <w:r w:rsidR="00547113"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2</w:delText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38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D6BD499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383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2384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CC797A4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85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2386" w:author="Tekijä">
              <w:r w:rsidRPr="0039498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10117946" w14:textId="77777777" w:rsidR="001F2362" w:rsidRPr="0039498E" w:rsidDel="00F04D0E" w:rsidRDefault="001F2362" w:rsidP="00F04D0E">
            <w:pPr>
              <w:suppressAutoHyphens/>
              <w:autoSpaceDE w:val="0"/>
              <w:autoSpaceDN w:val="0"/>
              <w:adjustRightInd w:val="0"/>
              <w:rPr>
                <w:del w:id="238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388" w:author="Tekijä"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39498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39498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662E4D" w14:textId="77777777" w:rsidR="001F2362" w:rsidRPr="0039498E" w:rsidRDefault="001F2362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FEAEBC9" w14:textId="77777777" w:rsidR="001F2362" w:rsidRDefault="001F2362" w:rsidP="001F2362"/>
    <w:p w14:paraId="62644FD7" w14:textId="77777777" w:rsidR="00BE3438" w:rsidRPr="00BE3438" w:rsidDel="00F04D0E" w:rsidRDefault="00BE3438" w:rsidP="00BE3438">
      <w:pPr>
        <w:rPr>
          <w:del w:id="2389" w:author="Tekijä"/>
          <w:lang w:val="en-US"/>
        </w:rPr>
      </w:pPr>
    </w:p>
    <w:p w14:paraId="3D57D26F" w14:textId="77777777" w:rsidR="001162EC" w:rsidRPr="006C323D" w:rsidDel="00F04D0E" w:rsidRDefault="001162EC" w:rsidP="001162EC">
      <w:pPr>
        <w:rPr>
          <w:del w:id="2390" w:author="Tekijä"/>
          <w:b/>
          <w:lang w:val="en-US"/>
        </w:rPr>
      </w:pPr>
    </w:p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00354D35" w14:textId="77777777" w:rsidR="001162EC" w:rsidRPr="001162EC" w:rsidDel="00F04D0E" w:rsidRDefault="001162EC" w:rsidP="001162EC">
      <w:pPr>
        <w:rPr>
          <w:del w:id="2391" w:author="Tekijä"/>
        </w:rPr>
      </w:pPr>
    </w:p>
    <w:p w14:paraId="17DF88E7" w14:textId="349BAB79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ins w:id="2392" w:author="Tekijä">
        <w:r w:rsidR="00D06DD0">
          <w:t>-</w:t>
        </w:r>
      </w:ins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r w:rsidR="00AF5158" w:rsidRPr="00F04D0E">
        <w:rPr>
          <w:szCs w:val="24"/>
          <w:lang w:eastAsia="fi-FI"/>
        </w:rPr>
        <w:t>1.2.246.6.12.2002.</w:t>
      </w:r>
      <w:del w:id="2393" w:author="Tekijä">
        <w:r w:rsidR="00AF5158" w:rsidRPr="00F04D0E" w:rsidDel="00F04D0E">
          <w:rPr>
            <w:szCs w:val="24"/>
            <w:lang w:eastAsia="fi-FI"/>
          </w:rPr>
          <w:delText>323.2012</w:delText>
        </w:r>
      </w:del>
      <w:ins w:id="2394" w:author="Tekijä">
        <w:r w:rsidR="00F04D0E">
          <w:rPr>
            <w:szCs w:val="24"/>
            <w:lang w:eastAsia="fi-FI"/>
          </w:rPr>
          <w:t>345</w:t>
        </w:r>
      </w:ins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7593C48E" w14:textId="77777777" w:rsidR="001162EC" w:rsidRPr="00BE3438" w:rsidDel="00F04D0E" w:rsidRDefault="001162EC" w:rsidP="009C4661">
      <w:pPr>
        <w:jc w:val="left"/>
        <w:rPr>
          <w:del w:id="2395" w:author="Tekijä"/>
        </w:rPr>
      </w:pPr>
    </w:p>
    <w:p w14:paraId="40E88476" w14:textId="77777777" w:rsidR="001162EC" w:rsidDel="00F04D0E" w:rsidRDefault="001162EC" w:rsidP="001162EC">
      <w:pPr>
        <w:rPr>
          <w:del w:id="2396" w:author="Tekijä"/>
        </w:rPr>
      </w:pP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6639A7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3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98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3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0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309 palvelun yksilöinti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4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4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1.2.246.6.12.2002.323.2012.309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24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6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24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8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1462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1.2.246.537.6.3.2006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Kuntaliitto - Laboratoriotutkimusnimikkeistö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B -Gluk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4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0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ins w:id="24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2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#OID1.2.246.10.1234567.11.2014.300.45.2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1DD4044" w14:textId="77777777" w:rsidR="005E640E" w:rsidRPr="00F04D0E" w:rsidDel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del w:id="241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ins w:id="2414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415" w:author="Tekijä"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="005E640E"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classCode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OBS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moodCode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EVN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4FF76045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1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templateId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root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1.2.246.6.12.2002.323.2012.309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03522BD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1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19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xxx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1.2.246.10.123456.6.3.2009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182872C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2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21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7888D02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23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#OID1.2.246.10.123456.11.2012.160.338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C966078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2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25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FFF8DCB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2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27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 xml:space="preserve"> </w:delText>
              </w:r>
              <w:r w:rsidR="00891F09" w:rsidRPr="00F04D0E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>typeCode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891F09"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COMP</w:delText>
              </w:r>
              <w:r w:rsidR="00891F09"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09EF996A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29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7DD23F1" w14:textId="77777777" w:rsidR="005E640E" w:rsidRPr="00F04D0E" w:rsidDel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del w:id="24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431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entryRelationship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9B8A361" w14:textId="77777777" w:rsidR="001162EC" w:rsidRPr="00F04D0E" w:rsidRDefault="005E64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432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6E693F18" w14:textId="77777777" w:rsidR="005E640E" w:rsidRPr="005E640E" w:rsidDel="00F04D0E" w:rsidRDefault="005E640E" w:rsidP="001162EC">
      <w:pPr>
        <w:rPr>
          <w:del w:id="2433" w:author="Tekijä"/>
        </w:rPr>
      </w:pP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43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35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F04D0E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310 Työvarauksen tunnus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43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37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43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39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E38C1D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44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41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310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1.2.246.6.12.2002.345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Työvarauksen tunnus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44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43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II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F04D0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F04D0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1.2.246.10.1.2.3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ins w:id="244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445" w:author="Tekijä">
              <w:r w:rsidRPr="00F04D0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E6BEB" w14:textId="77777777" w:rsidR="005E640E" w:rsidRPr="00F04D0E" w:rsidDel="00F04D0E" w:rsidRDefault="00F04D0E" w:rsidP="00F04D0E">
            <w:pPr>
              <w:suppressAutoHyphens/>
              <w:autoSpaceDE w:val="0"/>
              <w:autoSpaceDN w:val="0"/>
              <w:adjustRightInd w:val="0"/>
              <w:rPr>
                <w:del w:id="2446" w:author="Tekijä"/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ins w:id="2447" w:author="Tekijä"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F04D0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F04D0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  <w:del w:id="2448" w:author="Tekijä"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&lt;</w:delText>
              </w:r>
              <w:r w:rsidR="005E640E"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observation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>classCode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OBS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</w:delText>
              </w:r>
              <w:r w:rsidR="005E640E"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delText xml:space="preserve"> moodCode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="</w:delText>
              </w:r>
              <w:r w:rsidR="005E640E"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EVN</w:delText>
              </w:r>
              <w:r w:rsidR="005E640E"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>"&gt;</w:delText>
              </w:r>
            </w:del>
          </w:p>
          <w:p w14:paraId="0DEECAD3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449" w:author="Tekijä"/>
                <w:rFonts w:ascii="Courier New" w:hAnsi="Courier New" w:cs="Courier New"/>
                <w:color w:val="0000FF"/>
                <w:sz w:val="18"/>
                <w:highlight w:val="white"/>
                <w:lang w:val="fr-FR" w:eastAsia="fi-FI"/>
              </w:rPr>
            </w:pPr>
            <w:del w:id="2450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 w:eastAsia="fi-FI"/>
                </w:rPr>
                <w:delText>code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 w:eastAsia="fi-FI"/>
                </w:rPr>
                <w:delText>310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 w:eastAsia="fi-FI"/>
                </w:rPr>
                <w:delText xml:space="preserve"> codeSystem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sz w:val="18"/>
                  <w:lang w:val="fr-FR" w:eastAsia="fi-FI"/>
                </w:rPr>
                <w:delText>1.2.246.6.12.2002.323.2012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CE7B9D3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451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452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00D09DD6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453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454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reference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GB" w:eastAsia="fi-FI"/>
                </w:rPr>
                <w:delText xml:space="preserve"> value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>#OID1.2.246.10.123456.11.2012.160.339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"/&gt;</w:delText>
              </w:r>
            </w:del>
          </w:p>
          <w:p w14:paraId="5E43C779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455" w:author="Tekijä"/>
                <w:rFonts w:ascii="Courier New" w:hAnsi="Courier New" w:cs="Courier New"/>
                <w:color w:val="000000"/>
                <w:sz w:val="18"/>
                <w:highlight w:val="white"/>
                <w:lang w:val="en-GB" w:eastAsia="fi-FI"/>
              </w:rPr>
            </w:pPr>
            <w:del w:id="2456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GB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GB" w:eastAsia="fi-FI"/>
                </w:rPr>
                <w:delText>text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GB" w:eastAsia="fi-FI"/>
                </w:rPr>
                <w:delText>&gt;</w:delText>
              </w:r>
            </w:del>
          </w:p>
          <w:p w14:paraId="694857A7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del w:id="245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del w:id="2458" w:author="Tekijä"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 w:eastAsia="fi-FI"/>
                </w:rPr>
                <w:delText xml:space="preserve">       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&lt;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value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xsi:type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II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</w:delText>
              </w:r>
              <w:r w:rsidRPr="00F04D0E" w:rsidDel="00F04D0E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delText xml:space="preserve"> root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="</w:delText>
              </w:r>
              <w:r w:rsidRPr="00F04D0E" w:rsidDel="00F04D0E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delText>1.2.246.10…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delText>"/&gt;</w:delText>
              </w:r>
            </w:del>
          </w:p>
          <w:p w14:paraId="1757A026" w14:textId="77777777" w:rsidR="005E640E" w:rsidRPr="00F04D0E" w:rsidDel="00F04D0E" w:rsidRDefault="005E640E" w:rsidP="00F04D0E">
            <w:pPr>
              <w:suppressAutoHyphens/>
              <w:autoSpaceDE w:val="0"/>
              <w:autoSpaceDN w:val="0"/>
              <w:adjustRightInd w:val="0"/>
              <w:rPr>
                <w:del w:id="2459" w:author="Tekijä"/>
                <w:rFonts w:ascii="Courier New" w:hAnsi="Courier New" w:cs="Courier New"/>
                <w:color w:val="000000"/>
                <w:sz w:val="18"/>
                <w:highlight w:val="white"/>
                <w:lang w:eastAsia="fi-FI"/>
              </w:rPr>
            </w:pPr>
            <w:del w:id="2460" w:author="Tekijä"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&lt;/</w:delText>
              </w:r>
              <w:r w:rsidRPr="00F04D0E" w:rsidDel="00F04D0E">
                <w:rPr>
                  <w:rFonts w:ascii="Courier New" w:hAnsi="Courier New" w:cs="Courier New"/>
                  <w:color w:val="800000"/>
                  <w:sz w:val="18"/>
                  <w:highlight w:val="white"/>
                  <w:lang w:eastAsia="fi-FI"/>
                </w:rPr>
                <w:delText>observation</w:delText>
              </w:r>
              <w:r w:rsidRPr="00F04D0E" w:rsidDel="00F04D0E">
                <w:rPr>
                  <w:rFonts w:ascii="Courier New" w:hAnsi="Courier New" w:cs="Courier New"/>
                  <w:color w:val="0000FF"/>
                  <w:sz w:val="18"/>
                  <w:highlight w:val="white"/>
                  <w:lang w:eastAsia="fi-FI"/>
                </w:rPr>
                <w:delText>&gt;</w:delText>
              </w:r>
            </w:del>
          </w:p>
          <w:p w14:paraId="17A79CA9" w14:textId="77777777" w:rsidR="005E640E" w:rsidRPr="00F04D0E" w:rsidRDefault="005E64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</w:p>
        </w:tc>
      </w:tr>
    </w:tbl>
    <w:p w14:paraId="544B684B" w14:textId="77777777" w:rsidR="005E640E" w:rsidRDefault="005E640E" w:rsidP="005E640E"/>
    <w:p w14:paraId="6BECD544" w14:textId="77777777" w:rsidR="005E640E" w:rsidDel="00F04D0E" w:rsidRDefault="005E640E" w:rsidP="001162EC">
      <w:pPr>
        <w:rPr>
          <w:del w:id="2461" w:author="Tekijä"/>
        </w:rPr>
      </w:pPr>
    </w:p>
    <w:p w14:paraId="77BE919A" w14:textId="77777777" w:rsidR="007B622E" w:rsidRPr="007B622E" w:rsidDel="00F04D0E" w:rsidRDefault="007B622E" w:rsidP="001162EC">
      <w:pPr>
        <w:rPr>
          <w:del w:id="2462" w:author="Tekijä"/>
        </w:rPr>
      </w:pPr>
    </w:p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372E9C6A" w14:textId="77777777" w:rsidR="00B00C8B" w:rsidRPr="00B00C8B" w:rsidDel="00F04D0E" w:rsidRDefault="00B00C8B" w:rsidP="00B00C8B">
      <w:pPr>
        <w:rPr>
          <w:del w:id="2463" w:author="Tekijä"/>
        </w:rPr>
      </w:pPr>
    </w:p>
    <w:p w14:paraId="12335E16" w14:textId="77777777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del w:id="2464" w:author="Tekijä">
        <w:r w:rsidDel="00F04D0E">
          <w:delText>, jonne viitataan value/originalText/reference:n avulla</w:delText>
        </w:r>
      </w:del>
      <w:ins w:id="2465" w:author="Tekijä">
        <w:r w:rsidR="00F04D0E">
          <w:t>.</w:t>
        </w:r>
      </w:ins>
      <w:del w:id="2466" w:author="Tekijä">
        <w:r w:rsidDel="00F04D0E">
          <w:delText>.</w:delText>
        </w:r>
      </w:del>
    </w:p>
    <w:p w14:paraId="57AD21B8" w14:textId="77777777" w:rsidR="00B00C8B" w:rsidDel="00CF4E8E" w:rsidRDefault="00B00C8B" w:rsidP="00B00C8B">
      <w:pPr>
        <w:rPr>
          <w:del w:id="2467" w:author="Tekijä"/>
        </w:rPr>
      </w:pP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69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entryRelationship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typeCode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COMP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7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311-viittaus palvelun lisätietotekstiin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A6EACD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4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311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Palvelun lisätieto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#OID1.2.246.10.1234567.11.2014.300.45.3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8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8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8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#OID1.2.246.10.1234567.11.2014.300.45.3.1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8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8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437E18F" w14:textId="1A4AA5BC" w:rsidR="00F04D0E" w:rsidRPr="00732BEC" w:rsidDel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90" w:author="Tekijä"/>
                <w:del w:id="24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2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493" w:author="Tekijä">
                <w:r w:rsidR="00F04D0E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F04D0E"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entryRelationship</w:delText>
                </w:r>
                <w:r w:rsidR="00F04D0E"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="00F04D0E"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typeCode</w:delText>
                </w:r>
                <w:r w:rsidR="00F04D0E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="00F04D0E"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COMP</w:delText>
                </w:r>
                <w:r w:rsidR="00F04D0E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2ED50CCF" w14:textId="5E752FF2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94" w:author="Tekijä"/>
                <w:del w:id="24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6" w:author="Tekijä">
              <w:del w:id="249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311-viittaus palvelun lisätietotekstiin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3E591D38" w14:textId="76D40FC2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498" w:author="Tekijä"/>
                <w:del w:id="24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0" w:author="Tekijä">
              <w:del w:id="250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7BC2B3C6" w14:textId="0F6EEE85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502" w:author="Tekijä"/>
                <w:del w:id="25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4" w:author="Tekijä">
              <w:del w:id="250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311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Palvelun lisätieto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7777A93D" w14:textId="1940AFE5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506" w:author="Tekijä"/>
                <w:del w:id="25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8" w:author="Tekijä">
              <w:del w:id="250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4A4822B" w14:textId="34710623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510" w:author="Tekijä"/>
                <w:del w:id="25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12" w:author="Tekijä">
              <w:del w:id="251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#OID1.2.246.10.1234567.11.2014.300.45.3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762292F2" w14:textId="2B208455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514" w:author="Tekijä"/>
                <w:del w:id="25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16" w:author="Tekijä">
              <w:del w:id="251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76C3A43" w14:textId="43BED5A3" w:rsidR="00F04D0E" w:rsidRPr="00732BEC" w:rsidDel="00732BEC" w:rsidRDefault="00F04D0E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2518" w:author="Tekijä"/>
                <w:del w:id="25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20" w:author="Tekijä">
              <w:del w:id="252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E03E8FD" w14:textId="08E1D5E3" w:rsidR="00B00C8B" w:rsidRPr="00732BEC" w:rsidDel="00F04D0E" w:rsidRDefault="00F04D0E" w:rsidP="00732BEC">
            <w:pPr>
              <w:suppressAutoHyphens/>
              <w:autoSpaceDE w:val="0"/>
              <w:autoSpaceDN w:val="0"/>
              <w:adjustRightInd w:val="0"/>
              <w:rPr>
                <w:del w:id="25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523" w:author="Tekijä">
              <w:del w:id="2524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2525" w:author="Tekijä"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B00C8B"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B00C8B"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00C8B"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00C8B"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770E2B24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2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527" w:author="Tekijä"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311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F04D0E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759A0062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529" w:author="Tekijä"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00D96A1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531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#OID1.2.246.10.123456.11.2012.160.438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4586F0A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533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1FA8903A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25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535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20B1C063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25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537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E2E5C19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25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539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732BEC" w:rsidDel="00F04D0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#OID1.2.246.10.123456.11.2012.160.438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33900586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254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2541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730A25F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4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2543" w:author="Tekijä">
              <w:r w:rsidRPr="00732BEC" w:rsidDel="00F04D0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5FD1F54B" w14:textId="77777777" w:rsidR="00B00C8B" w:rsidRPr="00732BEC" w:rsidDel="00F04D0E" w:rsidRDefault="00B00C8B" w:rsidP="00732BEC">
            <w:pPr>
              <w:suppressAutoHyphens/>
              <w:autoSpaceDE w:val="0"/>
              <w:autoSpaceDN w:val="0"/>
              <w:adjustRightInd w:val="0"/>
              <w:rPr>
                <w:del w:id="25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545" w:author="Tekijä"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732BEC" w:rsidDel="00F04D0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732BEC" w:rsidDel="00F04D0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14BC35D6" w14:textId="77777777" w:rsidR="00B00C8B" w:rsidRPr="00732BEC" w:rsidRDefault="00B00C8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ins w:id="2546" w:author="Tekijä">
        <w:r w:rsidR="00451CE5" w:rsidRPr="00451CE5">
          <w:rPr>
            <w:lang w:val="fi-FI"/>
          </w:rPr>
          <w:t xml:space="preserve"> ja Palvelun tilan muuttamisen ajankohta</w:t>
        </w:r>
      </w:ins>
    </w:p>
    <w:p w14:paraId="20C2D027" w14:textId="77777777" w:rsidR="00BE3438" w:rsidDel="00CF4E8E" w:rsidRDefault="00BE3438" w:rsidP="00F15AF9">
      <w:pPr>
        <w:rPr>
          <w:del w:id="2547" w:author="Tekijä"/>
        </w:rPr>
      </w:pPr>
    </w:p>
    <w:p w14:paraId="6CB82B3A" w14:textId="5D19FF5A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del w:id="2548" w:author="Tekijä">
        <w:r w:rsidDel="00451CE5">
          <w:delText>Code-elementtiin sijoitetaan koodattuna suunnite</w:delText>
        </w:r>
        <w:r w:rsidR="00433EE7" w:rsidDel="00451CE5">
          <w:delText xml:space="preserve">llun palvelun tila koodiston </w:delText>
        </w:r>
        <w:r w:rsidR="00AF5158" w:rsidDel="00451CE5">
          <w:rPr>
            <w:rFonts w:ascii="Arial" w:hAnsi="Arial" w:cs="Arial"/>
            <w:sz w:val="20"/>
            <w:lang w:eastAsia="fi-FI"/>
          </w:rPr>
          <w:delText>1.2.246.6.12.2002.323.2012</w:delText>
        </w:r>
      </w:del>
      <w:ins w:id="2549" w:author="Tekijä">
        <w:del w:id="2550" w:author="Tekijä">
          <w:r w:rsidR="00CF4E8E" w:rsidDel="00451CE5">
            <w:rPr>
              <w:rFonts w:ascii="Arial" w:hAnsi="Arial" w:cs="Arial"/>
              <w:sz w:val="20"/>
              <w:lang w:eastAsia="fi-FI"/>
            </w:rPr>
            <w:delText>345</w:delText>
          </w:r>
        </w:del>
      </w:ins>
      <w:del w:id="2551" w:author="Tekijä">
        <w:r w:rsidR="00433EE7" w:rsidDel="00451CE5">
          <w:rPr>
            <w:rFonts w:ascii="Arial" w:hAnsi="Arial" w:cs="Arial"/>
            <w:sz w:val="20"/>
            <w:lang w:eastAsia="fi-FI"/>
          </w:rPr>
          <w:delText>.312</w:delText>
        </w:r>
        <w:r w:rsidDel="00451CE5">
          <w:delText xml:space="preserve"> avulla</w:delText>
        </w:r>
      </w:del>
      <w:ins w:id="2552" w:author="Tekijä">
        <w:r w:rsidR="00451CE5">
          <w:t>Kenttäkoodi on 312</w:t>
        </w:r>
      </w:ins>
      <w:r>
        <w:t xml:space="preserve">. </w:t>
      </w:r>
      <w:ins w:id="2553" w:author="Tekijä">
        <w:r w:rsidR="00451CE5">
          <w:t>Palvelun tila annetaan tietosisällössä kuvatulla</w:t>
        </w:r>
        <w:r w:rsidR="00BE4851">
          <w:t xml:space="preserve"> luokituksella - </w:t>
        </w:r>
      </w:ins>
      <w:del w:id="2554" w:author="Tekijä">
        <w:r w:rsidR="00433EE7" w:rsidDel="00BE4851">
          <w:delText>T</w:delText>
        </w:r>
      </w:del>
      <w:ins w:id="2555" w:author="Tekijä">
        <w:r w:rsidR="00BE4851">
          <w:t>t</w:t>
        </w:r>
      </w:ins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ins w:id="2556" w:author="Tekijä">
        <w:r w:rsidR="00CF4E8E">
          <w:t>, jonka mukaan valittu arvo annetaan CV-tietotyypillä value:ssa</w:t>
        </w:r>
      </w:ins>
      <w:del w:id="2557" w:author="Tekijä">
        <w:r w:rsidR="00433EE7" w:rsidDel="00BE4851">
          <w:delText>. Käytetyn koodiston perusteella tunnistetaan myös tämän observationin merkitys</w:delText>
        </w:r>
      </w:del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3BBF671F" w:rsidR="00B00C8B" w:rsidRPr="00BE3438" w:rsidRDefault="00B00C8B" w:rsidP="00B00C8B">
      <w:pPr>
        <w:jc w:val="left"/>
      </w:pPr>
      <w:del w:id="2558" w:author="Tekijä">
        <w:r w:rsidDel="00CF4E8E">
          <w:delText>Toistuva p</w:delText>
        </w:r>
      </w:del>
      <w:ins w:id="2559" w:author="Tekijä">
        <w:r w:rsidR="00CF4E8E">
          <w:t>P</w:t>
        </w:r>
      </w:ins>
      <w:r>
        <w:t xml:space="preserve">alvelun tilan muuttamisen ajankohta </w:t>
      </w:r>
      <w:del w:id="2560" w:author="Tekijä">
        <w:r w:rsidDel="00BE4851">
          <w:delText>si</w:delText>
        </w:r>
        <w:r w:rsidR="00433EE7" w:rsidDel="00BE4851">
          <w:delText>joitetaan value</w:delText>
        </w:r>
      </w:del>
      <w:ins w:id="2561" w:author="Tekijä">
        <w:del w:id="2562" w:author="Tekijä">
          <w:r w:rsidR="00CF4E8E" w:rsidDel="00BE4851">
            <w:delText>effectiveTime</w:delText>
          </w:r>
        </w:del>
      </w:ins>
      <w:del w:id="2563" w:author="Tekijä">
        <w:r w:rsidR="00433EE7" w:rsidDel="00BE4851">
          <w:delText>-e</w:delText>
        </w:r>
        <w:r w:rsidDel="00BE4851">
          <w:delText>lementtiin</w:delText>
        </w:r>
      </w:del>
      <w:ins w:id="2564" w:author="Tekijä">
        <w:r w:rsidR="00BE4851">
          <w:t xml:space="preserve">ilmoitetaan palvelun tilan aliobservation:illa, kenttäkoodi on X ja value TS-tietotyypillä muuttamisen ajankohta. </w:t>
        </w:r>
        <w:del w:id="2565" w:author="Tekijä">
          <w:r w:rsidR="00BE4851" w:rsidDel="0057360D">
            <w:delText>Value on tässä toistuva, kaikki kyseisen palvelun tilanmuutosten aikaleimat tallennetaan tähän rakenteeseen.</w:delText>
          </w:r>
        </w:del>
        <w:r w:rsidR="0057360D">
          <w:t>Aliobservation-rakennetta toistetaan aina, kun kyseisen palvelun tilaa muutetaan ja aikaisemmat kirjaukset jätetään tässä näkyviin</w:t>
        </w:r>
      </w:ins>
      <w:r>
        <w:t>.</w:t>
      </w:r>
    </w:p>
    <w:p w14:paraId="7E6497D0" w14:textId="77777777" w:rsidR="00B00C8B" w:rsidDel="00CF4E8E" w:rsidRDefault="00B00C8B" w:rsidP="00B00C8B">
      <w:pPr>
        <w:rPr>
          <w:del w:id="2566" w:author="Tekijä"/>
        </w:rPr>
      </w:pP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68" w:author="Tekijä"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48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312 Suunnitellun palvelun tila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72F879D" w14:textId="77777777" w:rsidR="00BE4851" w:rsidRPr="006639A7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70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6639A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639A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72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27E9817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5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74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312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Suunnittelun palvelun tila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76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78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#OID1.2.246.10.1234567.11.2014.300.37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80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82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48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palvelun tila tietosisällössä kuvatulla luokituksella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C435D03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5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84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CV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6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1.2.246.6.12.2002.345.312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Varattu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85" w:author="Tekijä"/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ins w:id="2586" w:author="Tekijä">
              <w:r w:rsidRPr="00EF3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toistuva rakenne</w:t>
              </w:r>
              <w:r w:rsidRPr="00BE48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88" w:author="Tekijä">
              <w:r w:rsidRPr="0057360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entryRelationship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typeCode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COMP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90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E48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313 Palvelun tilan muuttamisen ajankohta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92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C68EF42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5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94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313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Palvelun tilan muuttamisen ajankohta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96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98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#OID1.2.246.10.1234567.11.2014.300.37.1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5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0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87D0B6" w14:textId="4A7869DC" w:rsidR="00BE4851" w:rsidRPr="00EF3051" w:rsidDel="0057360D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01" w:author="Tekijä"/>
                <w:del w:id="26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3" w:author="Tekijä">
              <w:del w:id="2604" w:author="Tekijä">
                <w:r w:rsidRPr="00BE4851" w:rsidDel="0057360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</w:delText>
                </w:r>
                <w:r w:rsidRPr="00EF3051" w:rsidDel="0057360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EF3051" w:rsidDel="005736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toistuva, jokainen palvelun tilan muutos luo oman arvon tähän  </w:delText>
                </w:r>
                <w:r w:rsidRPr="00EF3051" w:rsidDel="0057360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6" w:author="Tekijä">
              <w:r w:rsidRPr="00EF3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TS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E48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20140314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08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0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2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F361FBF" w14:textId="7CCB92CC" w:rsidR="00CF4E8E" w:rsidRPr="00BE4851" w:rsidDel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13" w:author="Tekijä"/>
                <w:del w:id="26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15" w:author="Tekijä">
              <w:r w:rsidRPr="00BE48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E48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BE48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616" w:author="Tekijä">
                <w:r w:rsidR="00CF4E8E"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="00CF4E8E" w:rsidRPr="00BE4851" w:rsidDel="00BE485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312 Suunnitellun palvelun tila </w:delText>
                </w:r>
                <w:r w:rsidR="00CF4E8E"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4A6CAA3E" w14:textId="2943887C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17" w:author="Tekijä"/>
                <w:del w:id="26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19" w:author="Tekijä">
              <w:del w:id="2620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45CBEDC8" w14:textId="2A5FC46E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21" w:author="Tekijä"/>
                <w:del w:id="26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23" w:author="Tekijä">
              <w:del w:id="2624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3B6DE2A8" w14:textId="5F690C96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625" w:author="Tekijä"/>
                <w:del w:id="262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7" w:author="Tekijä">
              <w:del w:id="2628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312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1.2.246.6.12.2002.345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displayName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Suunnittelun palvelun tila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019D0813" w14:textId="77BC5150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29" w:author="Tekijä"/>
                <w:del w:id="26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31" w:author="Tekijä">
              <w:del w:id="2632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04B677F" w14:textId="0C36E690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33" w:author="Tekijä"/>
                <w:del w:id="26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35" w:author="Tekijä">
              <w:del w:id="2636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#OID1.2.246.10.1234567.11.2014.300.45.4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67CE1527" w14:textId="4809D289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37" w:author="Tekijä"/>
                <w:del w:id="26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39" w:author="Tekijä">
              <w:del w:id="2640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80E7056" w14:textId="39013CFC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41" w:author="Tekijä"/>
                <w:del w:id="264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43" w:author="Tekijä">
              <w:del w:id="2644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E4851" w:rsidDel="00BE485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313 Palvelun tilan muuttamisen ajankohta</w:delText>
                </w:r>
              </w:del>
            </w:ins>
          </w:p>
          <w:p w14:paraId="0CF88EA7" w14:textId="23B04BB0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45" w:author="Tekijä"/>
                <w:del w:id="264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47" w:author="Tekijä">
              <w:del w:id="2648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effectiveTime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value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20140314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3685565D" w14:textId="0ADB49E3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49" w:author="Tekijä"/>
                <w:del w:id="265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1" w:author="Tekijä">
              <w:del w:id="2652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E4851" w:rsidDel="00BE485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palvelun tila tietosisällössä kuvatulla luokituksella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344F0261" w14:textId="174C18B0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653" w:author="Tekijä"/>
                <w:del w:id="26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55" w:author="Tekijä">
              <w:del w:id="2656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xsi:type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CV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6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1.2.246.6.12.2002.345.312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E4851" w:rsidDel="00BE485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Varattu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61B1FD9" w14:textId="18C2DE92" w:rsidR="00CF4E8E" w:rsidRPr="00BE4851" w:rsidDel="00BE4851" w:rsidRDefault="00CF4E8E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ins w:id="2657" w:author="Tekijä"/>
                <w:del w:id="26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59" w:author="Tekijä">
              <w:del w:id="2660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9A1B526" w14:textId="0F90F27C" w:rsidR="00B00C8B" w:rsidRPr="00BE4851" w:rsidDel="00CF4E8E" w:rsidRDefault="00CF4E8E" w:rsidP="00BE4851">
            <w:pPr>
              <w:suppressAutoHyphens/>
              <w:autoSpaceDE w:val="0"/>
              <w:autoSpaceDN w:val="0"/>
              <w:adjustRightInd w:val="0"/>
              <w:rPr>
                <w:del w:id="2661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</w:pPr>
            <w:ins w:id="2662" w:author="Tekijä">
              <w:del w:id="2663" w:author="Tekijä">
                <w:r w:rsidRPr="00BE4851" w:rsidDel="00BE485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E4851" w:rsidDel="00BE485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BE4851" w:rsidDel="00BE485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2664" w:author="Tekijä"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B00C8B"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B00C8B"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00C8B"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00C8B"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00C8B"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7BAF7387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rPr>
                <w:del w:id="2665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666" w:author="Tekijä"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xxx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AF5158" w:rsidRPr="00BE4851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fr-FR"/>
                </w:rPr>
                <w:delText>1.2.246.6.12.2002.323.2012</w:delText>
              </w:r>
              <w:r w:rsidR="00433EE7" w:rsidRPr="00BE4851" w:rsidDel="00CF4E8E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.312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14F0047F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rPr>
                <w:del w:id="266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68" w:author="Tekijä"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6E938C1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rPr>
                <w:del w:id="266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70" w:author="Tekijä"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#OID1.2.246.10.123456.11.2012.160.638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C331BEE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rPr>
                <w:del w:id="267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672" w:author="Tekijä"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FC34ECD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del w:id="267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674" w:author="Tekijä"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4851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TS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BE4851" w:rsidDel="00CF4E8E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BE4851" w:rsidDel="00CF4E8E">
                <w:rPr>
                  <w:rStyle w:val="Sivunumero"/>
                  <w:rFonts w:ascii="Courier New" w:hAnsi="Courier New" w:cs="Courier New"/>
                  <w:sz w:val="18"/>
                  <w:szCs w:val="18"/>
                  <w:lang w:val="en-US"/>
                </w:rPr>
                <w:delText>20120</w:delText>
              </w:r>
              <w:r w:rsidRPr="00BE4851" w:rsidDel="00CF4E8E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401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62B30A67" w14:textId="77777777" w:rsidR="00B00C8B" w:rsidRPr="00BE4851" w:rsidDel="00CF4E8E" w:rsidRDefault="00B00C8B" w:rsidP="00BE4851">
            <w:pPr>
              <w:suppressAutoHyphens/>
              <w:autoSpaceDE w:val="0"/>
              <w:autoSpaceDN w:val="0"/>
              <w:adjustRightInd w:val="0"/>
              <w:rPr>
                <w:del w:id="267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676" w:author="Tekijä"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BE4851" w:rsidDel="00CF4E8E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BE4851" w:rsidDel="00CF4E8E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9A2FBE5" w14:textId="77777777" w:rsidR="00B00C8B" w:rsidRPr="00BE4851" w:rsidRDefault="00B00C8B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03B8B180" w14:textId="77777777" w:rsidR="009D61D0" w:rsidDel="00CD7D2A" w:rsidRDefault="009D61D0" w:rsidP="00B00C8B">
      <w:pPr>
        <w:rPr>
          <w:del w:id="2677" w:author="Tekijä"/>
          <w:b/>
        </w:rPr>
      </w:pP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492D7A7D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ins w:id="2678" w:author="Tekijä">
        <w:r w:rsidR="00CE608E">
          <w:t>/</w:t>
        </w:r>
      </w:ins>
      <w:r>
        <w:t xml:space="preserve">component&gt;-rakenne toistuu. </w:t>
      </w:r>
      <w:r w:rsidRPr="004A6E82">
        <w:t xml:space="preserve">TemplateId:ssä organizerille annetaan arvo </w:t>
      </w:r>
      <w:r w:rsidRPr="00045B65">
        <w:rPr>
          <w:color w:val="000000"/>
          <w:szCs w:val="24"/>
          <w:highlight w:val="white"/>
        </w:rPr>
        <w:t>1.2.246.6.12.2002.</w:t>
      </w:r>
      <w:del w:id="2679" w:author="Tekijä">
        <w:r w:rsidRPr="00045B65" w:rsidDel="00CD7D2A">
          <w:rPr>
            <w:color w:val="000000"/>
            <w:szCs w:val="24"/>
            <w:highlight w:val="white"/>
          </w:rPr>
          <w:delText>323.2012</w:delText>
        </w:r>
      </w:del>
      <w:ins w:id="2680" w:author="Tekijä">
        <w:r w:rsidR="00CD7D2A">
          <w:rPr>
            <w:color w:val="000000"/>
            <w:szCs w:val="24"/>
          </w:rPr>
          <w:t>345</w:t>
        </w:r>
      </w:ins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C81B00C" w14:textId="77777777" w:rsidR="009D61D0" w:rsidDel="00CD7D2A" w:rsidRDefault="009D61D0" w:rsidP="009D61D0">
      <w:pPr>
        <w:jc w:val="left"/>
        <w:rPr>
          <w:del w:id="2681" w:author="Tekijä"/>
          <w:rFonts w:ascii="Arial" w:hAnsi="Arial" w:cs="Arial"/>
          <w:color w:val="000000"/>
          <w:sz w:val="20"/>
        </w:rPr>
      </w:pPr>
    </w:p>
    <w:p w14:paraId="764BB571" w14:textId="15373211" w:rsidR="009D61D0" w:rsidRPr="009D61D0" w:rsidDel="00D06DD0" w:rsidRDefault="009D61D0" w:rsidP="009D61D0">
      <w:pPr>
        <w:jc w:val="left"/>
        <w:rPr>
          <w:del w:id="2682" w:author="Tekijä"/>
        </w:rPr>
      </w:pP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AF5158"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1.2.246.6.12.2002.</w:t>
            </w:r>
            <w:del w:id="2683" w:author="Tekijä">
              <w:r w:rsidR="00AF5158"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323.2012</w:delText>
              </w:r>
            </w:del>
            <w:ins w:id="2684" w:author="Tekijä">
              <w:r w:rsidR="00CD7D2A" w:rsidRPr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345</w:t>
              </w:r>
            </w:ins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del w:id="2685" w:author="Tekijä">
              <w:r w:rsidRPr="00CD7D2A" w:rsidDel="00CD7D2A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delText xml:space="preserve">      </w:delText>
              </w:r>
              <w:r w:rsidRPr="00CD7D2A" w:rsidDel="00CD7D2A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565A393" w14:textId="77777777" w:rsidR="009D61D0" w:rsidRPr="00CD7D2A" w:rsidDel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686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</w:p>
        </w:tc>
      </w:tr>
    </w:tbl>
    <w:p w14:paraId="01E96AB9" w14:textId="3CC4E827" w:rsidR="009D61D0" w:rsidRPr="009C4661" w:rsidDel="00732BEC" w:rsidRDefault="009D61D0" w:rsidP="009D61D0">
      <w:pPr>
        <w:rPr>
          <w:del w:id="2687" w:author="Tekijä"/>
        </w:rPr>
      </w:pPr>
    </w:p>
    <w:p w14:paraId="72AFF4F9" w14:textId="77777777" w:rsidR="009D61D0" w:rsidRDefault="009D61D0" w:rsidP="00B00C8B"/>
    <w:p w14:paraId="6355F662" w14:textId="70C0F256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ins w:id="2688" w:author="Tekijä">
        <w:r w:rsidR="00CE608E">
          <w:t>, jonne viitataan ankkuroinnilla value:sta</w:t>
        </w:r>
      </w:ins>
      <w:del w:id="2689" w:author="Tekijä">
        <w:r w:rsidDel="00CD7D2A">
          <w:delText>, jonne viitataan value/originalText/reference:n avulla</w:delText>
        </w:r>
      </w:del>
      <w:r>
        <w:t>.</w:t>
      </w:r>
      <w:ins w:id="2690" w:author="Tekijä">
        <w:r w:rsidR="00CE608E">
          <w:t xml:space="preserve"> Palvelun ehto tekstinä on toistuva.</w:t>
        </w:r>
      </w:ins>
    </w:p>
    <w:p w14:paraId="73D9FD2B" w14:textId="77777777" w:rsidR="0026271E" w:rsidDel="00CD7D2A" w:rsidRDefault="0026271E" w:rsidP="0026271E">
      <w:pPr>
        <w:rPr>
          <w:del w:id="2691" w:author="Tekijä"/>
        </w:rPr>
      </w:pP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6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93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315 Palvelun ehto tekstinä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6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95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6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9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4771F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6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9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315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Palvelun ehto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#OID1.2.246.10.1234567.11.2014.300.46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#OID1.2.246.10.1234567.11.2014.300.46.1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1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1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9DCA5E3" w14:textId="2B46835D" w:rsidR="00CD7D2A" w:rsidRPr="00732BEC" w:rsidDel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714" w:author="Tekijä"/>
                <w:del w:id="27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16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717" w:author="Tekijä">
                <w:r w:rsidR="00CD7D2A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="00CD7D2A"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315 Palvelun ehto tekstinä </w:delText>
                </w:r>
                <w:r w:rsidR="00CD7D2A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20D4E39D" w14:textId="6ECAAB99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18" w:author="Tekijä"/>
                <w:del w:id="27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20" w:author="Tekijä">
              <w:del w:id="2721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component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22CB21D" w14:textId="5FE1E563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22" w:author="Tekijä"/>
                <w:del w:id="27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24" w:author="Tekijä">
              <w:del w:id="272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7B9BF3B" w14:textId="6032BA79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26" w:author="Tekijä"/>
                <w:del w:id="27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28" w:author="Tekijä">
              <w:del w:id="272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315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Palvelun ehto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BE9F2DB" w14:textId="5A971061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30" w:author="Tekijä"/>
                <w:del w:id="27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32" w:author="Tekijä">
              <w:del w:id="273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9168CC7" w14:textId="5AC98B26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34" w:author="Tekijä"/>
                <w:del w:id="27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36" w:author="Tekijä">
              <w:del w:id="273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#OID1.2.246.10.1234567.11.2014.300.46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7123AA99" w14:textId="19E2E067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38" w:author="Tekijä"/>
                <w:del w:id="27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40" w:author="Tekijä">
              <w:del w:id="274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054969D" w14:textId="74CDD4ED" w:rsidR="00CD7D2A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ins w:id="2742" w:author="Tekijä"/>
                <w:del w:id="27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44" w:author="Tekijä">
              <w:del w:id="274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822AF38" w14:textId="0D7258FE" w:rsidR="0026271E" w:rsidRPr="00732BEC" w:rsidDel="00732BEC" w:rsidRDefault="00CD7D2A" w:rsidP="00CD7D2A">
            <w:pPr>
              <w:suppressAutoHyphens/>
              <w:autoSpaceDE w:val="0"/>
              <w:autoSpaceDN w:val="0"/>
              <w:adjustRightInd w:val="0"/>
              <w:rPr>
                <w:del w:id="27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2747" w:author="Tekijä">
              <w:del w:id="2748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component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2749" w:author="Tekijä"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26271E"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26271E"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26271E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26271E"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26271E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26271E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75A8DB4C" w14:textId="3DA1B7AE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5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2751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315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9F1E6AC" w14:textId="5AEBADBD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5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753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002B3C44" w14:textId="365A0368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5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755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#OID1.2.246.10.123456.11.2012.160.838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5B39FC6" w14:textId="49E9268B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5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2757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270522B5" w14:textId="3816DE5E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7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759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0B114F4F" w14:textId="2FBE47FC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7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761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21C2F50" w14:textId="47BD3705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76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763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#OID1.2.246.10.123456.11.2012.160.838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E4FF0F1" w14:textId="0305F17D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del w:id="2764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del w:id="2765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5BDB486F" w14:textId="783F8032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6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2767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06769FF9" w14:textId="70682C09" w:rsidR="0026271E" w:rsidRPr="00732BEC" w:rsidDel="00732BEC" w:rsidRDefault="0026271E" w:rsidP="00CD7D2A">
            <w:pPr>
              <w:suppressAutoHyphens/>
              <w:autoSpaceDE w:val="0"/>
              <w:autoSpaceDN w:val="0"/>
              <w:adjustRightInd w:val="0"/>
              <w:rPr>
                <w:del w:id="276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2769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FE3B82D" w14:textId="77777777" w:rsidR="0026271E" w:rsidRPr="00732BEC" w:rsidRDefault="0026271E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77777777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ins w:id="2770" w:author="Tekijä">
        <w:r w:rsidR="00CD7D2A">
          <w:t>a ei ole tarve toteuttaa, sillä arvo-alueet voidaan antaa myös ”positiivisena” ilmaisuna.</w:t>
        </w:r>
      </w:ins>
      <w:del w:id="2771" w:author="Tekijä">
        <w:r w:rsidR="00053BCF" w:rsidRPr="00CD7D2A" w:rsidDel="00CD7D2A">
          <w:delText xml:space="preserve"> toteutetaan käyttämällä Observationin negationInd-attribuuttia (negationInd=”true”).</w:delText>
        </w:r>
      </w:del>
    </w:p>
    <w:p w14:paraId="76BEB28F" w14:textId="77777777" w:rsidR="0026271E" w:rsidRPr="009D61D0" w:rsidDel="00CD7D2A" w:rsidRDefault="0026271E" w:rsidP="00B00C8B">
      <w:pPr>
        <w:rPr>
          <w:del w:id="2772" w:author="Tekijä"/>
        </w:rPr>
      </w:pPr>
    </w:p>
    <w:p w14:paraId="0CD505DF" w14:textId="77777777" w:rsidR="00BE3438" w:rsidDel="00CD7D2A" w:rsidRDefault="00BE3438" w:rsidP="00F15AF9">
      <w:pPr>
        <w:rPr>
          <w:del w:id="2773" w:author="Tekijä"/>
        </w:rPr>
      </w:pPr>
    </w:p>
    <w:p w14:paraId="634F0178" w14:textId="77777777" w:rsidR="00B63024" w:rsidDel="00CD7D2A" w:rsidRDefault="00B63024" w:rsidP="00B63024">
      <w:pPr>
        <w:rPr>
          <w:del w:id="2774" w:author="Tekijä"/>
        </w:rPr>
      </w:pP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7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76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Ehdot rakenteisena, toistetaan koko component.observation rakennetta mikäli ehto on OR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78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8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924314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7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8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316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Ehdon yksilöivä tunnus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8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8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#OID1.2.246.10.1234567.11.2014.300.46.1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8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9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9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9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316, 317yksilöivän tekijän ehto, esim. labratutkimus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7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9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1462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1.2.246.537.6.3.2006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Kuntaliitto - Laboratoriotutkimusnimikkeistö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B -Gluk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5F4834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9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mmol/l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05D2CD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7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high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7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looginen AND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81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81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2B80ADC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1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A928D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yksilöivän tekijän ehto, esim. </w:t>
              </w:r>
              <w:r w:rsidRPr="00FD64F7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Finloinc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9855F02" w14:textId="77777777" w:rsidR="00A928DD" w:rsidRPr="00FD64F7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28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16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64F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3141-9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1.2.246.537.6.96.2008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FinLOINC - Fysiologiset mittaukset 2008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64F7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64F7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Paino, mitattu</w:t>
              </w:r>
              <w:r w:rsidRPr="00FD64F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C9A955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18" w:author="Tekijä">
              <w:r w:rsidRPr="00FD64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IVL_PQ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kg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15FD44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0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low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50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2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4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criterion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6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precondition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8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8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25BDB4" w14:textId="77777777" w:rsidR="00B63024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82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ins w:id="2830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831" w:author="Tekijä"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="00B63024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observation</w:delText>
              </w:r>
              <w:r w:rsidR="00B63024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classCode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63024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B63024"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B63024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B63024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03EB7411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83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316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1.2.246.6.12.2002.323.2012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7AD06333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3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77A901E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3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#OID1.2.246.10.123456.11.2012.160.938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23F79AA7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3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text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6CF4C4A5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4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0528CED4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4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4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0993494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4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 </w:delText>
              </w:r>
              <w:r w:rsidR="00053BCF"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>316, 317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yksilöivän tekijän ehto, esim. labratutkimus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--&gt;</w:delText>
              </w:r>
            </w:del>
          </w:p>
          <w:p w14:paraId="726DD27F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4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x1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yy1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7A313F74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4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4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IVL_PQ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high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arvo, jonka alle tuloksen pitää olla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"/&gt;</w:delText>
              </w:r>
            </w:del>
          </w:p>
          <w:p w14:paraId="4E5C45F1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5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5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4F411AE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5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5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5725F6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5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5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en-US"/>
                </w:rPr>
                <w:delText xml:space="preserve"> looginen AND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--&gt;</w:delText>
              </w:r>
            </w:del>
          </w:p>
          <w:p w14:paraId="445841D5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5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5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8E25EB3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5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5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6F57B617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6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861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&lt;!--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</w:rPr>
                <w:delText xml:space="preserve"> yksilöivän tekijän ehto, esim. </w:delText>
              </w:r>
              <w:r w:rsidRPr="00A928DD" w:rsidDel="00A928DD">
                <w:rPr>
                  <w:rFonts w:ascii="Courier New" w:hAnsi="Courier New" w:cs="Courier New"/>
                  <w:color w:val="808080"/>
                  <w:sz w:val="18"/>
                  <w:szCs w:val="18"/>
                  <w:highlight w:val="white"/>
                  <w:lang w:val="fr-FR"/>
                </w:rPr>
                <w:delText xml:space="preserve">Finloinc 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--&gt;</w:delText>
              </w:r>
            </w:del>
          </w:p>
          <w:p w14:paraId="12F191FC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6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del w:id="2863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value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x2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yy2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"/&gt;</w:delText>
              </w:r>
            </w:del>
          </w:p>
          <w:p w14:paraId="587A2D5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6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</w:rPr>
            </w:pPr>
            <w:del w:id="2865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xsi:type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IVL_PQ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</w:rPr>
                <w:delText xml:space="preserve"> low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delText>arvo, jonka yli tuloksen pitää olla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"/&gt;</w:delText>
              </w:r>
            </w:del>
          </w:p>
          <w:p w14:paraId="62293BD0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6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67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criterion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2E88E06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6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69" w:author="Tekijä"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precondition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0E9D78DD" w14:textId="77777777" w:rsidR="00B63024" w:rsidRPr="00A928DD" w:rsidDel="00A928DD" w:rsidRDefault="00B63024" w:rsidP="00B63024">
            <w:pPr>
              <w:autoSpaceDE w:val="0"/>
              <w:autoSpaceDN w:val="0"/>
              <w:adjustRightInd w:val="0"/>
              <w:jc w:val="left"/>
              <w:rPr>
                <w:del w:id="287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2871" w:author="Tekijä"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observation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A32735A" w14:textId="77777777" w:rsidR="00B63024" w:rsidRPr="00A928DD" w:rsidRDefault="00B63024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6639A7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600E24" w14:textId="77777777" w:rsidR="00AE0F58" w:rsidRPr="00DB1D86" w:rsidDel="00A928DD" w:rsidRDefault="00AE0F58" w:rsidP="00757CDE">
            <w:pPr>
              <w:rPr>
                <w:del w:id="2872" w:author="Tekijä"/>
                <w:lang w:val="en-US"/>
              </w:rPr>
            </w:pPr>
          </w:p>
          <w:p w14:paraId="520B7C2E" w14:textId="77777777" w:rsidR="00AE0F58" w:rsidRPr="00DB1D86" w:rsidDel="00A928DD" w:rsidRDefault="00AE0F58" w:rsidP="00757CDE">
            <w:pPr>
              <w:rPr>
                <w:del w:id="2873" w:author="Tekijä"/>
                <w:lang w:val="en-US"/>
              </w:rPr>
            </w:pPr>
          </w:p>
          <w:p w14:paraId="1DA7C95B" w14:textId="77777777" w:rsidR="00AE0F58" w:rsidRPr="00DB1D86" w:rsidDel="00A928DD" w:rsidRDefault="00AE0F58" w:rsidP="00757CDE">
            <w:pPr>
              <w:rPr>
                <w:del w:id="2874" w:author="Tekijä"/>
                <w:lang w:val="en-US"/>
              </w:rPr>
            </w:pPr>
          </w:p>
          <w:p w14:paraId="48E456F7" w14:textId="77777777" w:rsidR="00AE0F58" w:rsidRPr="00DB1D86" w:rsidDel="00A928DD" w:rsidRDefault="00AE0F58" w:rsidP="00757CDE">
            <w:pPr>
              <w:rPr>
                <w:del w:id="2875" w:author="Tekijä"/>
                <w:lang w:val="en-US"/>
              </w:rPr>
            </w:pP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  <w:tr w:rsidR="00AE0F58" w:rsidRPr="006639A7" w:rsidDel="00A928DD" w14:paraId="2ABD2855" w14:textId="77777777" w:rsidTr="00DB1D86">
        <w:trPr>
          <w:del w:id="2876" w:author="Tekijä"/>
        </w:trPr>
        <w:tc>
          <w:tcPr>
            <w:tcW w:w="2952" w:type="dxa"/>
            <w:shd w:val="clear" w:color="auto" w:fill="auto"/>
          </w:tcPr>
          <w:p w14:paraId="499F7A48" w14:textId="77777777" w:rsidR="00AE0F58" w:rsidRPr="0011012D" w:rsidDel="00A928DD" w:rsidRDefault="00AE0F58" w:rsidP="00757CDE">
            <w:pPr>
              <w:rPr>
                <w:del w:id="2877" w:author="Tekijä"/>
                <w:b/>
                <w:lang w:val="en-US"/>
              </w:rPr>
            </w:pPr>
            <w:del w:id="2878" w:author="Tekijä">
              <w:r w:rsidRPr="0011012D" w:rsidDel="00A928DD">
                <w:rPr>
                  <w:b/>
                  <w:lang w:val="en-US"/>
                </w:rPr>
                <w:delText>AND</w:delText>
              </w:r>
            </w:del>
          </w:p>
        </w:tc>
        <w:tc>
          <w:tcPr>
            <w:tcW w:w="2952" w:type="dxa"/>
            <w:shd w:val="clear" w:color="auto" w:fill="auto"/>
          </w:tcPr>
          <w:p w14:paraId="0622E8D0" w14:textId="77777777" w:rsidR="00AE0F58" w:rsidRPr="0011012D" w:rsidDel="00A928DD" w:rsidRDefault="00AE0F58" w:rsidP="00757CDE">
            <w:pPr>
              <w:rPr>
                <w:del w:id="2879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044A2013" w14:textId="77777777" w:rsidR="00AE0F58" w:rsidRPr="0011012D" w:rsidDel="00A928DD" w:rsidRDefault="00AE0F58" w:rsidP="00757CDE">
            <w:pPr>
              <w:rPr>
                <w:del w:id="2880" w:author="Tekijä"/>
                <w:lang w:val="en-US"/>
              </w:rPr>
            </w:pPr>
          </w:p>
        </w:tc>
      </w:tr>
      <w:tr w:rsidR="00AE0F58" w:rsidRPr="006639A7" w:rsidDel="00A928DD" w14:paraId="1FF9AFFA" w14:textId="77777777" w:rsidTr="00DB1D86">
        <w:trPr>
          <w:del w:id="2881" w:author="Tekijä"/>
        </w:trPr>
        <w:tc>
          <w:tcPr>
            <w:tcW w:w="2952" w:type="dxa"/>
            <w:shd w:val="clear" w:color="auto" w:fill="auto"/>
          </w:tcPr>
          <w:p w14:paraId="35C11DE5" w14:textId="77777777" w:rsidR="00AE0F58" w:rsidRPr="00DB1D86" w:rsidDel="00A928DD" w:rsidRDefault="00FC2672" w:rsidP="00757CDE">
            <w:pPr>
              <w:rPr>
                <w:del w:id="2882" w:author="Tekijä"/>
                <w:lang w:val="en-US"/>
              </w:rPr>
            </w:pPr>
            <w:del w:id="2883" w:author="Tekijä">
              <w:r w:rsidRPr="00DB1D86" w:rsidDel="00A928DD">
                <w:rPr>
                  <w:lang w:val="en-US"/>
                </w:rPr>
                <w:delText>e</w:delText>
              </w:r>
              <w:r w:rsidR="00AE0F58" w:rsidRPr="00DB1D86" w:rsidDel="00A928DD">
                <w:rPr>
                  <w:lang w:val="en-US"/>
                </w:rPr>
                <w:delText>ntryrelatio</w:delText>
              </w:r>
              <w:r w:rsidRPr="00DB1D86" w:rsidDel="00A928DD">
                <w:rPr>
                  <w:lang w:val="en-US"/>
                </w:rPr>
                <w:delText>nS</w:delText>
              </w:r>
              <w:r w:rsidR="00AE0F58" w:rsidRPr="00DB1D86" w:rsidDel="00A928DD">
                <w:rPr>
                  <w:lang w:val="en-US"/>
                </w:rPr>
                <w:delText>hip</w:delText>
              </w:r>
            </w:del>
          </w:p>
          <w:p w14:paraId="4CA4ABF0" w14:textId="77777777" w:rsidR="00AE0F58" w:rsidRPr="00DB1D86" w:rsidDel="00A928DD" w:rsidRDefault="00AE0F58" w:rsidP="00757CDE">
            <w:pPr>
              <w:rPr>
                <w:del w:id="2884" w:author="Tekijä"/>
                <w:lang w:val="en-US"/>
              </w:rPr>
            </w:pPr>
            <w:del w:id="2885" w:author="Tekijä">
              <w:r w:rsidRPr="00DB1D86" w:rsidDel="00A928DD">
                <w:rPr>
                  <w:lang w:val="en-US"/>
                </w:rPr>
                <w:delText>Observation</w:delText>
              </w:r>
            </w:del>
          </w:p>
          <w:p w14:paraId="6464F68B" w14:textId="77777777" w:rsidR="00AE0F58" w:rsidRPr="00DB1D86" w:rsidDel="00A928DD" w:rsidRDefault="00AE0F58" w:rsidP="00757CDE">
            <w:pPr>
              <w:rPr>
                <w:del w:id="2886" w:author="Tekijä"/>
                <w:lang w:val="en-US"/>
              </w:rPr>
            </w:pPr>
            <w:del w:id="2887" w:author="Tekijä">
              <w:r w:rsidRPr="00DB1D86" w:rsidDel="00A928DD">
                <w:rPr>
                  <w:lang w:val="en-US"/>
                </w:rPr>
                <w:delText xml:space="preserve">  (negationInd=”true”)</w:delText>
              </w:r>
            </w:del>
          </w:p>
          <w:p w14:paraId="105322F7" w14:textId="77777777" w:rsidR="00AE0F58" w:rsidRPr="00DB1D86" w:rsidDel="00A928DD" w:rsidRDefault="00AE0F58" w:rsidP="00757CDE">
            <w:pPr>
              <w:rPr>
                <w:del w:id="2888" w:author="Tekijä"/>
                <w:lang w:val="en-US"/>
              </w:rPr>
            </w:pPr>
            <w:del w:id="2889" w:author="Tekijä">
              <w:r w:rsidRPr="00DB1D86" w:rsidDel="00A928DD">
                <w:rPr>
                  <w:lang w:val="en-US"/>
                </w:rPr>
                <w:delText xml:space="preserve">  Precondition</w:delText>
              </w:r>
            </w:del>
          </w:p>
          <w:p w14:paraId="607129DB" w14:textId="77777777" w:rsidR="00AE0F58" w:rsidRPr="00DB1D86" w:rsidDel="00A928DD" w:rsidRDefault="00AE0F58" w:rsidP="00757CDE">
            <w:pPr>
              <w:rPr>
                <w:del w:id="2890" w:author="Tekijä"/>
                <w:b/>
                <w:lang w:val="en-US"/>
              </w:rPr>
            </w:pPr>
            <w:del w:id="2891" w:author="Tekijä">
              <w:r w:rsidRPr="00DB1D86" w:rsidDel="00A928DD">
                <w:rPr>
                  <w:lang w:val="en-US"/>
                </w:rPr>
                <w:delText xml:space="preserve"> </w:delText>
              </w:r>
              <w:r w:rsidRPr="00DB1D86" w:rsidDel="00A928DD">
                <w:rPr>
                  <w:b/>
                  <w:lang w:val="en-US"/>
                </w:rPr>
                <w:delText xml:space="preserve"> AND</w:delText>
              </w:r>
            </w:del>
          </w:p>
          <w:p w14:paraId="705FA560" w14:textId="77777777" w:rsidR="00AE0F58" w:rsidRPr="0011012D" w:rsidDel="00A928DD" w:rsidRDefault="00AE0F58" w:rsidP="00757CDE">
            <w:pPr>
              <w:rPr>
                <w:del w:id="2892" w:author="Tekijä"/>
                <w:lang w:val="en-US"/>
              </w:rPr>
            </w:pPr>
            <w:del w:id="2893" w:author="Tekijä">
              <w:r w:rsidRPr="00DB1D86" w:rsidDel="00A928DD">
                <w:rPr>
                  <w:lang w:val="en-US"/>
                </w:rPr>
                <w:delText xml:space="preserve">  </w:delText>
              </w:r>
              <w:r w:rsidRPr="0011012D" w:rsidDel="00A928DD">
                <w:rPr>
                  <w:lang w:val="en-US"/>
                </w:rPr>
                <w:delText>Precondition</w:delText>
              </w:r>
            </w:del>
          </w:p>
          <w:p w14:paraId="20584684" w14:textId="77777777" w:rsidR="00AE0F58" w:rsidRPr="0011012D" w:rsidDel="00A928DD" w:rsidRDefault="00AE0F58" w:rsidP="00757CDE">
            <w:pPr>
              <w:rPr>
                <w:del w:id="2894" w:author="Tekijä"/>
                <w:b/>
                <w:lang w:val="en-US"/>
              </w:rPr>
            </w:pPr>
            <w:del w:id="2895" w:author="Tekijä">
              <w:r w:rsidRPr="0011012D" w:rsidDel="00A928DD">
                <w:rPr>
                  <w:lang w:val="en-US"/>
                </w:rPr>
                <w:delText xml:space="preserve">  </w:delText>
              </w:r>
              <w:r w:rsidRPr="0011012D" w:rsidDel="00A928DD">
                <w:rPr>
                  <w:b/>
                  <w:lang w:val="en-US"/>
                </w:rPr>
                <w:delText>AND</w:delText>
              </w:r>
            </w:del>
          </w:p>
          <w:p w14:paraId="75960C7E" w14:textId="77777777" w:rsidR="00AE0F58" w:rsidRPr="0011012D" w:rsidDel="00A928DD" w:rsidRDefault="00AE0F58" w:rsidP="00757CDE">
            <w:pPr>
              <w:rPr>
                <w:del w:id="2896" w:author="Tekijä"/>
                <w:lang w:val="en-US"/>
              </w:rPr>
            </w:pPr>
            <w:del w:id="2897" w:author="Tekijä">
              <w:r w:rsidRPr="0011012D" w:rsidDel="00A928DD">
                <w:rPr>
                  <w:lang w:val="en-US"/>
                </w:rPr>
                <w:delText xml:space="preserve">  Precondition</w:delText>
              </w:r>
            </w:del>
          </w:p>
          <w:p w14:paraId="186A361C" w14:textId="77777777" w:rsidR="00AE0F58" w:rsidRPr="0011012D" w:rsidDel="00A928DD" w:rsidRDefault="00AE0F58" w:rsidP="00757CDE">
            <w:pPr>
              <w:rPr>
                <w:del w:id="2898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3DAA9F39" w14:textId="77777777" w:rsidR="00AE0F58" w:rsidRPr="0011012D" w:rsidDel="00A928DD" w:rsidRDefault="00AE0F58" w:rsidP="00757CDE">
            <w:pPr>
              <w:rPr>
                <w:del w:id="2899" w:author="Tekijä"/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5AB1962" w14:textId="77777777" w:rsidR="00AE0F58" w:rsidRPr="0011012D" w:rsidDel="00A928DD" w:rsidRDefault="00AE0F58" w:rsidP="00757CDE">
            <w:pPr>
              <w:rPr>
                <w:del w:id="2900" w:author="Tekijä"/>
                <w:lang w:val="en-US"/>
              </w:rPr>
            </w:pPr>
          </w:p>
        </w:tc>
      </w:tr>
    </w:tbl>
    <w:p w14:paraId="48E0C876" w14:textId="01887E90" w:rsidR="00AE0F58" w:rsidRPr="0011012D" w:rsidDel="00D06DD0" w:rsidRDefault="00AE0F58" w:rsidP="00F15AF9">
      <w:pPr>
        <w:rPr>
          <w:del w:id="2901" w:author="Tekijä"/>
          <w:lang w:val="en-US"/>
        </w:rPr>
      </w:pPr>
    </w:p>
    <w:p w14:paraId="72772B02" w14:textId="77777777" w:rsidR="00DC7A74" w:rsidRPr="0011012D" w:rsidDel="00A928DD" w:rsidRDefault="00DC7A74" w:rsidP="00F15AF9">
      <w:pPr>
        <w:rPr>
          <w:del w:id="2902" w:author="Tekijä"/>
          <w:lang w:val="en-US"/>
        </w:rPr>
      </w:pPr>
    </w:p>
    <w:p w14:paraId="60B9EB41" w14:textId="77777777" w:rsidR="00DC7A74" w:rsidRPr="0011012D" w:rsidRDefault="00DC7A74" w:rsidP="00DC7A74">
      <w:pPr>
        <w:rPr>
          <w:lang w:val="en-US"/>
        </w:rPr>
      </w:pPr>
    </w:p>
    <w:p w14:paraId="5782FC72" w14:textId="77777777" w:rsidR="00DC7A74" w:rsidRPr="00DC7A74" w:rsidDel="00A928DD" w:rsidRDefault="00DC7A74" w:rsidP="00DC7A74">
      <w:pPr>
        <w:rPr>
          <w:del w:id="2903" w:author="Tekijä"/>
          <w:lang w:val="en-US"/>
        </w:rPr>
      </w:pPr>
      <w:bookmarkStart w:id="2904" w:name="_Toc412718363"/>
      <w:bookmarkStart w:id="2905" w:name="_Toc421785297"/>
      <w:bookmarkEnd w:id="2904"/>
      <w:bookmarkEnd w:id="2905"/>
    </w:p>
    <w:p w14:paraId="571B8777" w14:textId="77777777" w:rsidR="00DC7A74" w:rsidRPr="00DC7A74" w:rsidDel="00A928DD" w:rsidRDefault="00DC7A74" w:rsidP="00DC7A74">
      <w:pPr>
        <w:rPr>
          <w:del w:id="2906" w:author="Tekijä"/>
          <w:lang w:val="en-US"/>
        </w:rPr>
      </w:pPr>
      <w:del w:id="2907" w:author="Tekijä">
        <w:r w:rsidRPr="00DC7A74" w:rsidDel="00A928DD">
          <w:rPr>
            <w:lang w:val="en-US"/>
          </w:rPr>
          <w:delText xml:space="preserve"> </w:delText>
        </w:r>
        <w:bookmarkStart w:id="2908" w:name="_Toc412718364"/>
        <w:bookmarkStart w:id="2909" w:name="_Toc421785298"/>
        <w:bookmarkEnd w:id="2908"/>
        <w:bookmarkEnd w:id="2909"/>
      </w:del>
    </w:p>
    <w:p w14:paraId="5628C934" w14:textId="77777777" w:rsidR="00DC7A74" w:rsidRPr="00DC7A74" w:rsidDel="00A928DD" w:rsidRDefault="00DC7A74" w:rsidP="00F15AF9">
      <w:pPr>
        <w:rPr>
          <w:del w:id="2910" w:author="Tekijä"/>
          <w:lang w:val="en-US"/>
        </w:rPr>
      </w:pPr>
      <w:bookmarkStart w:id="2911" w:name="_Toc412718365"/>
      <w:bookmarkStart w:id="2912" w:name="_Toc421785299"/>
      <w:bookmarkEnd w:id="2911"/>
      <w:bookmarkEnd w:id="2912"/>
    </w:p>
    <w:p w14:paraId="75BBBC16" w14:textId="77777777" w:rsidR="00DC7A74" w:rsidRPr="00DC7A74" w:rsidDel="00A928DD" w:rsidRDefault="00DC7A74" w:rsidP="00F15AF9">
      <w:pPr>
        <w:rPr>
          <w:del w:id="2913" w:author="Tekijä"/>
          <w:lang w:val="en-US"/>
        </w:rPr>
      </w:pPr>
      <w:bookmarkStart w:id="2914" w:name="_Toc412718366"/>
      <w:bookmarkStart w:id="2915" w:name="_Toc421785300"/>
      <w:bookmarkEnd w:id="2914"/>
      <w:bookmarkEnd w:id="2915"/>
    </w:p>
    <w:p w14:paraId="3E2B7CEC" w14:textId="77777777" w:rsidR="00DC7A74" w:rsidRPr="00DC7A74" w:rsidDel="00A928DD" w:rsidRDefault="00DC7A74" w:rsidP="00F15AF9">
      <w:pPr>
        <w:rPr>
          <w:del w:id="2916" w:author="Tekijä"/>
          <w:lang w:val="en-US"/>
        </w:rPr>
      </w:pPr>
      <w:bookmarkStart w:id="2917" w:name="_Toc412718367"/>
      <w:bookmarkStart w:id="2918" w:name="_Toc421785301"/>
      <w:bookmarkEnd w:id="2917"/>
      <w:bookmarkEnd w:id="2918"/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2919" w:name="_Toc421785302"/>
      <w:r w:rsidRPr="0026271E">
        <w:rPr>
          <w:lang w:val="fi-FI"/>
        </w:rPr>
        <w:t>Tuki, seuranta ja arviointi</w:t>
      </w:r>
      <w:bookmarkEnd w:id="2919"/>
    </w:p>
    <w:p w14:paraId="109E45CE" w14:textId="4B2A4619" w:rsidR="004A6E82" w:rsidRPr="00107B2F" w:rsidDel="00732BEC" w:rsidRDefault="004A6E82" w:rsidP="004A6E82">
      <w:pPr>
        <w:jc w:val="left"/>
        <w:rPr>
          <w:del w:id="2920" w:author="Tekijä"/>
        </w:rPr>
      </w:pPr>
    </w:p>
    <w:p w14:paraId="22E8A4AA" w14:textId="2FD01994" w:rsidR="00107B2F" w:rsidRPr="002E3802" w:rsidRDefault="00107B2F" w:rsidP="00107B2F">
      <w:r>
        <w:rPr>
          <w:rStyle w:val="Sivunumero"/>
        </w:rPr>
        <w:t xml:space="preserve">Tuki, seuranta ja arviointi </w:t>
      </w:r>
      <w:del w:id="2921" w:author="Tekijä">
        <w:r w:rsidRPr="002E3802" w:rsidDel="00732BEC">
          <w:delText xml:space="preserve"> </w:delText>
        </w:r>
      </w:del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77777777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del w:id="2922" w:author="Tekijä">
        <w:r w:rsidDel="00A928DD">
          <w:delText>suunnitelma</w:delText>
        </w:r>
      </w:del>
      <w:ins w:id="2923" w:author="Tekijä">
        <w:r w:rsidR="00A928DD">
          <w:t>Suunnitelma</w:t>
        </w:r>
      </w:ins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2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25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27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section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29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29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75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1.2.246.537.6.14.2006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AR/YDIN Otsikot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Suunnitelma/pohdinta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0856BA9" w14:textId="77777777" w:rsidR="00107B2F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9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3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Suunnitelma/pohdinta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2932" w:author="Tekijä">
              <w:r w:rsidR="00107B2F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="00107B2F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component</w:delText>
              </w:r>
              <w:r w:rsidR="00107B2F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598001F8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9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934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section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ID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OID1.2.246.10.1234567.11.2012.160.50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</w:del>
          </w:p>
          <w:p w14:paraId="1ED85D30" w14:textId="77777777" w:rsidR="00107B2F" w:rsidRPr="00A928DD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29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2936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B36327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75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1.2.246.537.6.14.2006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AR/YDIN Otsikot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displayName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Suunnitelma/pohdinta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6D7BC8F6" w14:textId="77777777" w:rsidR="00107B2F" w:rsidRPr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del w:id="2937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="00A4188D" w:rsidRPr="00A928DD" w:rsidDel="00A928DD">
                <w:rPr>
                  <w:rFonts w:ascii="Courier New" w:hAnsi="Courier New" w:cs="Courier New"/>
                  <w:sz w:val="18"/>
                  <w:szCs w:val="18"/>
                </w:rPr>
                <w:delText>Tuki, seuranta ja arviointi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</w:del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2938" w:name="_Toc421785303"/>
      <w:r w:rsidRPr="00107B2F">
        <w:rPr>
          <w:lang w:val="fi-FI"/>
        </w:rPr>
        <w:t>Tuki, seuranta ja arviointi  tekstinä</w:t>
      </w:r>
      <w:bookmarkEnd w:id="2938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4463C0B3" w:rsidR="00107B2F" w:rsidRPr="001D5498" w:rsidRDefault="00107B2F" w:rsidP="00107B2F">
      <w:r>
        <w:t xml:space="preserve">Entry </w:t>
      </w:r>
      <w:r w:rsidR="006A5367">
        <w:t>aloitetaan observation-</w:t>
      </w:r>
      <w:del w:id="2939" w:author="Tekijä">
        <w:r w:rsidR="006A5367" w:rsidDel="00D06DD0">
          <w:delText>elemente</w:delText>
        </w:r>
        <w:r w:rsidDel="00D06DD0">
          <w:delText>llä</w:delText>
        </w:r>
      </w:del>
      <w:ins w:id="2940" w:author="Tekijä">
        <w:r w:rsidR="00D06DD0">
          <w:t>elementillä</w:t>
        </w:r>
      </w:ins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AF5158">
        <w:t>1.2.246.6.12.2002.</w:t>
      </w:r>
      <w:del w:id="2941" w:author="Tekijä">
        <w:r w:rsidR="00AF5158" w:rsidDel="00A928DD">
          <w:delText>323.2012</w:delText>
        </w:r>
      </w:del>
      <w:ins w:id="2942" w:author="Tekijä">
        <w:r w:rsidR="00A928DD">
          <w:t>345</w:t>
        </w:r>
      </w:ins>
      <w:r>
        <w:t>. Text-elementistä viitataan tämän tietokokonaisuuden section/text</w:t>
      </w:r>
      <w:ins w:id="2943" w:author="Tekijä">
        <w:r w:rsidR="00732BEC">
          <w:t>/paragrap</w:t>
        </w:r>
      </w:ins>
      <w:r>
        <w:t>-</w:t>
      </w:r>
      <w:ins w:id="2944" w:author="Tekijä">
        <w:r w:rsidR="00732BEC">
          <w:t xml:space="preserve"> </w:t>
        </w:r>
      </w:ins>
      <w:r>
        <w:t>OID:iin</w:t>
      </w:r>
      <w:ins w:id="2945" w:author="Tekijä">
        <w:r w:rsidR="00732BEC">
          <w:t xml:space="preserve"> ja value:sta ankkuroinnilla kirjattuu tekstiin</w:t>
        </w:r>
      </w:ins>
      <w:r>
        <w:t xml:space="preserve">. </w:t>
      </w:r>
      <w:del w:id="2946" w:author="Tekijä">
        <w:r w:rsidDel="00A928DD">
          <w:delText xml:space="preserve">Value-elementin </w:delText>
        </w:r>
        <w:r w:rsidRPr="001D5498" w:rsidDel="00A928DD">
          <w:delText>original</w:delText>
        </w:r>
        <w:r w:rsidDel="00A928DD">
          <w:delText>Text/reference-elementistä viitataan käyt</w:delText>
        </w:r>
        <w:r w:rsidR="006A5367" w:rsidDel="00A928DD">
          <w:delText xml:space="preserve">täjän syöttämään </w:delText>
        </w:r>
        <w:r w:rsidDel="00A928DD">
          <w:delText xml:space="preserve"> tekstiin.</w:delText>
        </w:r>
      </w:del>
    </w:p>
    <w:p w14:paraId="16DA6428" w14:textId="77777777" w:rsidR="00107B2F" w:rsidDel="00A928DD" w:rsidRDefault="00107B2F" w:rsidP="00107B2F">
      <w:pPr>
        <w:rPr>
          <w:del w:id="2947" w:author="Tekijä"/>
        </w:rPr>
      </w:pPr>
    </w:p>
    <w:p w14:paraId="5341107F" w14:textId="77777777" w:rsidR="00107B2F" w:rsidDel="00A928DD" w:rsidRDefault="00817BFB" w:rsidP="00107B2F">
      <w:pPr>
        <w:rPr>
          <w:del w:id="2948" w:author="Tekijä"/>
        </w:rPr>
      </w:pPr>
      <w:del w:id="2949" w:author="Tekijä">
        <w:r w:rsidDel="00A928DD">
          <w:delText>Tässä vaiheessa raken</w:delText>
        </w:r>
        <w:r w:rsidR="006A5367" w:rsidDel="00A928DD">
          <w:delText xml:space="preserve">teinen </w:delText>
        </w:r>
        <w:r w:rsidR="00AC453E" w:rsidDel="00A928DD">
          <w:delText xml:space="preserve">entry ei ole oleellinen, koska </w:delText>
        </w:r>
        <w:r w:rsidR="009C7BE4" w:rsidDel="00A928DD">
          <w:delText>tietokokonaisuus ”</w:delText>
        </w:r>
        <w:r w:rsidR="00AC453E" w:rsidDel="00A928DD">
          <w:delText>tuki, seuranta ja arviointi</w:delText>
        </w:r>
        <w:r w:rsidR="009C7BE4" w:rsidDel="00A928DD">
          <w:delText xml:space="preserve">” </w:delText>
        </w:r>
        <w:r w:rsidR="00AC453E" w:rsidDel="00A928DD">
          <w:delText>on kokonaan tekstiä. Entry-määrittely on</w:delText>
        </w:r>
        <w:r w:rsidR="006A5367" w:rsidDel="00A928DD">
          <w:delText xml:space="preserve"> tehty yhdenmukaisuuden vuoksi ja sen avulla on varauduttu myös mahdollisesti tulevaisuudessa lis</w:delText>
        </w:r>
        <w:r w:rsidR="00A76643" w:rsidDel="00A928DD">
          <w:delText>ättäviin rakenteisiin tietoihin.</w:delText>
        </w:r>
      </w:del>
    </w:p>
    <w:p w14:paraId="0222BA4C" w14:textId="77777777" w:rsidR="00107B2F" w:rsidDel="00A928DD" w:rsidRDefault="00107B2F" w:rsidP="00107B2F">
      <w:pPr>
        <w:rPr>
          <w:del w:id="2950" w:author="Tekijä"/>
        </w:rPr>
      </w:pPr>
      <w:del w:id="2951" w:author="Tekijä">
        <w:r w:rsidDel="00A928DD">
          <w:delText xml:space="preserve"> </w:delText>
        </w:r>
      </w:del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53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5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5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48C59E5" w14:textId="79846EE2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5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2958" w:author="Tekijä">
                <w:r w:rsidRPr="00732BEC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7616129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60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DD939DD" w14:textId="77777777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ins w:id="29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62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401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Tuki, seuranta ja arviointi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64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66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#OID1.2.246.10.1234567.11.2014.300.50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68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70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72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#OID1.2.246.10.1234567.11.2014.300.50.1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74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76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C85C608" w14:textId="70C1C9E3" w:rsidR="00A928DD" w:rsidRPr="00732BEC" w:rsidDel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ins w:id="2977" w:author="Tekijä"/>
                <w:del w:id="29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79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980" w:author="Tekijä">
                <w:r w:rsidR="00A928DD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A928DD"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="00A928DD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30AE2FC" w14:textId="303C5138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81" w:author="Tekijä"/>
                <w:del w:id="298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83" w:author="Tekijä">
              <w:del w:id="2984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63B2B014" w14:textId="6F24B772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85" w:author="Tekijä"/>
                <w:del w:id="29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87" w:author="Tekijä">
              <w:del w:id="2988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templateId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1.2.246.777.11.2015.X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919DF35" w14:textId="489DF934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89" w:author="Tekijä"/>
                <w:del w:id="29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91" w:author="Tekijä">
              <w:del w:id="2992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094DC54" w14:textId="7516DDAA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2993" w:author="Tekijä"/>
                <w:del w:id="29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95" w:author="Tekijä">
              <w:del w:id="2996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401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1.2.246.6.12.2002.345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displayName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Tuki, seuranta ja arviointi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79D567D1" w14:textId="1F0A3655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2997" w:author="Tekijä"/>
                <w:del w:id="29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99" w:author="Tekijä">
              <w:del w:id="3000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AFCACF2" w14:textId="55085F3C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3001" w:author="Tekijä"/>
                <w:del w:id="30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03" w:author="Tekijä">
              <w:del w:id="3004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#OID1.2.246.10.1234567.11.2014.300.50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A8388AC" w14:textId="37F6359C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3005" w:author="Tekijä"/>
                <w:del w:id="30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07" w:author="Tekijä">
              <w:del w:id="3008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31EF046" w14:textId="48E4643C" w:rsidR="00A928DD" w:rsidRPr="00732BEC" w:rsidDel="00732BEC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3009" w:author="Tekijä"/>
                <w:del w:id="30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11" w:author="Tekijä">
              <w:del w:id="3012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4F47357" w14:textId="0A0AE7F6" w:rsidR="00107B2F" w:rsidRPr="00732BEC" w:rsidDel="00A928DD" w:rsidRDefault="00A928DD" w:rsidP="00A928DD">
            <w:pPr>
              <w:suppressAutoHyphens/>
              <w:autoSpaceDE w:val="0"/>
              <w:autoSpaceDN w:val="0"/>
              <w:adjustRightInd w:val="0"/>
              <w:rPr>
                <w:del w:id="301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3014" w:author="Tekijä">
              <w:del w:id="3015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3016" w:author="Tekijä">
              <w:r w:rsidR="00107B2F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107B2F"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00F99625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17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3018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AC453E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4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01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0201AC23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1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020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15357204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2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022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</w:delText>
              </w:r>
              <w:r w:rsidR="00AC453E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56.11.2012.160.51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E63C460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2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024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14717BEB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2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026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60ABAADB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27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028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4C66E26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29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030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#OID1.2.246.10.123456.11.2012.160.5</w:delText>
              </w:r>
              <w:r w:rsidR="00AC453E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3B7C726F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31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032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303EE2DE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33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034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792309E" w14:textId="77777777" w:rsidR="00107B2F" w:rsidRPr="00732BEC" w:rsidDel="00A928DD" w:rsidRDefault="00107B2F" w:rsidP="00A928DD">
            <w:pPr>
              <w:suppressAutoHyphens/>
              <w:autoSpaceDE w:val="0"/>
              <w:autoSpaceDN w:val="0"/>
              <w:adjustRightInd w:val="0"/>
              <w:rPr>
                <w:del w:id="3035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036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3E6012A9" w14:textId="77777777" w:rsidR="00107B2F" w:rsidRPr="00732BEC" w:rsidRDefault="00107B2F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3037" w:name="_Toc421785304"/>
      <w:r>
        <w:t>Diagnoosilista</w:t>
      </w:r>
      <w:bookmarkEnd w:id="3037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30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39" w:author="Tekijä"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ins w:id="30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41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section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30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43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13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1.2.246.537.6.14.2006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AR/YDIN Otsikot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0B20E38" w14:textId="77777777" w:rsidR="00817BFB" w:rsidRPr="00A928DD" w:rsidDel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45" w:author="Tekijä"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title</w:t>
              </w:r>
              <w:r w:rsidRPr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3046" w:author="Tekijä">
              <w:r w:rsidR="00817BFB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="00817BFB"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component</w:delText>
              </w:r>
              <w:r w:rsidR="00817BFB"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&gt;</w:delText>
              </w:r>
            </w:del>
          </w:p>
          <w:p w14:paraId="19D83E9B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3048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section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ID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OID1.2.246.10.1234567.11.2012.160.60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"&gt;</w:delText>
              </w:r>
            </w:del>
          </w:p>
          <w:p w14:paraId="17E685FF" w14:textId="77777777" w:rsidR="00817BFB" w:rsidRPr="00A928DD" w:rsidDel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del w:id="30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del w:id="3050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AA79DA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13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1.2.246.537.6.14.2006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codeSystemName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AR/YDIN Otsikot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</w:delText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delText xml:space="preserve"> </w:delText>
              </w:r>
              <w:r w:rsidRPr="00A928DD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delText>displayName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="</w:delText>
              </w:r>
              <w:r w:rsidR="00A80130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Diagnoosi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delText>"/&gt;</w:delText>
              </w:r>
            </w:del>
          </w:p>
          <w:p w14:paraId="01AF3845" w14:textId="77777777" w:rsidR="00817BFB" w:rsidRPr="00A928DD" w:rsidRDefault="00817BFB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del w:id="3051" w:author="Tekijä"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  <w:r w:rsidR="00A80130" w:rsidRPr="00A928DD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Diagnoosilista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&lt;/</w:delText>
              </w:r>
              <w:r w:rsidRPr="00A928DD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delText>title</w:delText>
              </w:r>
              <w:r w:rsidRPr="00A928DD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>&gt;</w:delText>
              </w:r>
            </w:del>
          </w:p>
        </w:tc>
      </w:tr>
    </w:tbl>
    <w:p w14:paraId="543DA7CD" w14:textId="77777777" w:rsidR="00817BFB" w:rsidRPr="00BF6B8D" w:rsidRDefault="00817BFB" w:rsidP="00817BFB"/>
    <w:p w14:paraId="5C5B3A77" w14:textId="77777777" w:rsidR="00817BFB" w:rsidDel="00F9188C" w:rsidRDefault="00F11CCC" w:rsidP="00817BFB">
      <w:pPr>
        <w:pStyle w:val="Otsikko3"/>
        <w:rPr>
          <w:del w:id="3052" w:author="Tekijä"/>
          <w:lang w:val="fi-FI"/>
        </w:rPr>
      </w:pPr>
      <w:del w:id="3053" w:author="Tekijä">
        <w:r w:rsidDel="00F9188C">
          <w:rPr>
            <w:lang w:val="fi-FI"/>
          </w:rPr>
          <w:delText>Diagnoosit tekstinä</w:delText>
        </w:r>
      </w:del>
    </w:p>
    <w:p w14:paraId="32DEBCA6" w14:textId="77777777" w:rsidR="00817BFB" w:rsidDel="00F9188C" w:rsidRDefault="00817BFB" w:rsidP="00817BFB">
      <w:pPr>
        <w:rPr>
          <w:del w:id="3054" w:author="Tekijä"/>
        </w:rPr>
      </w:pPr>
      <w:del w:id="3055" w:author="Tekijä">
        <w:r w:rsidDel="00F9188C">
          <w:delText>Käyttäjän syöttämä teksti sijoitetaan section/text:iin.</w:delText>
        </w:r>
      </w:del>
    </w:p>
    <w:p w14:paraId="25F808D8" w14:textId="77777777" w:rsidR="00817BFB" w:rsidRPr="006A5367" w:rsidRDefault="00817BFB" w:rsidP="00817BFB"/>
    <w:p w14:paraId="37780675" w14:textId="05DD5CC4" w:rsidR="00F9188C" w:rsidRDefault="00817BFB" w:rsidP="00817BFB">
      <w:pPr>
        <w:rPr>
          <w:ins w:id="3056" w:author="Tekijä"/>
        </w:rPr>
      </w:pPr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AF5158">
        <w:t>1.2.246.6.12.2002.</w:t>
      </w:r>
      <w:del w:id="3057" w:author="Tekijä">
        <w:r w:rsidR="00AF5158" w:rsidDel="00F9188C">
          <w:delText>323.2012</w:delText>
        </w:r>
      </w:del>
      <w:ins w:id="3058" w:author="Tekijä">
        <w:r w:rsidR="00F9188C">
          <w:t>345</w:t>
        </w:r>
      </w:ins>
      <w:r>
        <w:t>. Text-elementistä viitataan tämän tietokokonaisuuden section/text</w:t>
      </w:r>
      <w:ins w:id="3059" w:author="Tekijä">
        <w:r w:rsidR="00732BEC">
          <w:t>/paragraph</w:t>
        </w:r>
      </w:ins>
      <w:r>
        <w:t>-OID:iin</w:t>
      </w:r>
      <w:ins w:id="3060" w:author="Tekijä">
        <w:r w:rsidR="00732BEC">
          <w:t xml:space="preserve"> ja value:sta ankkuroinnilla diagnoosilistan teksteihin</w:t>
        </w:r>
      </w:ins>
      <w:r>
        <w:t xml:space="preserve">. </w:t>
      </w:r>
      <w:del w:id="3061" w:author="Tekijä">
        <w:r w:rsidDel="00F9188C">
          <w:delText xml:space="preserve">Value-elementin </w:delText>
        </w:r>
        <w:r w:rsidRPr="001D5498" w:rsidDel="00F9188C">
          <w:delText>original</w:delText>
        </w:r>
        <w:r w:rsidDel="00F9188C">
          <w:delText>Text/reference-elementistä viitataan käyttä</w:delText>
        </w:r>
        <w:r w:rsidR="00F11CCC" w:rsidDel="00F9188C">
          <w:delText xml:space="preserve">jän syöttämään </w:delText>
        </w:r>
        <w:r w:rsidDel="00F9188C">
          <w:delText>tekstiin.</w:delText>
        </w:r>
      </w:del>
    </w:p>
    <w:p w14:paraId="129C94FE" w14:textId="77777777" w:rsidR="00F9188C" w:rsidRDefault="00F9188C" w:rsidP="00817BFB">
      <w:pPr>
        <w:rPr>
          <w:ins w:id="3062" w:author="Tekijä"/>
        </w:rPr>
      </w:pPr>
    </w:p>
    <w:p w14:paraId="1C0C89A0" w14:textId="5C0A84C2" w:rsidR="00817BFB" w:rsidRPr="001D5498" w:rsidRDefault="00F11CCC" w:rsidP="00817BFB">
      <w:del w:id="3063" w:author="Tekijä">
        <w:r w:rsidDel="00F9188C">
          <w:delText xml:space="preserve"> </w:delText>
        </w:r>
      </w:del>
      <w:r>
        <w:t xml:space="preserve">Teksti kopioidaan </w:t>
      </w:r>
      <w:ins w:id="3064" w:author="Tekijä">
        <w:r w:rsidR="00F9188C">
          <w:t xml:space="preserve">päivitysaikana ajantasaisesta </w:t>
        </w:r>
      </w:ins>
      <w:del w:id="3065" w:author="Tekijä">
        <w:r w:rsidDel="00F9188C">
          <w:delText xml:space="preserve">diagnoosilistasta </w:delText>
        </w:r>
      </w:del>
      <w:ins w:id="3066" w:author="Tekijä">
        <w:r w:rsidR="00F9188C">
          <w:t xml:space="preserve">diagnoosikoosteesta </w:t>
        </w:r>
      </w:ins>
      <w:r>
        <w:t xml:space="preserve">ja sitä </w:t>
      </w:r>
      <w:del w:id="3067" w:author="Tekijä">
        <w:r w:rsidDel="00F9188C">
          <w:delText xml:space="preserve">voidaan </w:delText>
        </w:r>
      </w:del>
      <w:ins w:id="3068" w:author="Tekijä">
        <w:r w:rsidR="00F9188C">
          <w:t xml:space="preserve">käyttäjä voi </w:t>
        </w:r>
      </w:ins>
      <w:r>
        <w:t>editoida.</w:t>
      </w:r>
      <w:ins w:id="3069" w:author="Tekijä">
        <w:r w:rsidR="00F9188C">
          <w:t xml:space="preserve"> Ajatuksena tämä lista päivitetään aina, kun </w:t>
        </w:r>
        <w:del w:id="3070" w:author="Tekijä">
          <w:r w:rsidR="00F9188C" w:rsidDel="00D06DD0">
            <w:delText>THS:ä</w:delText>
          </w:r>
        </w:del>
        <w:r w:rsidR="00D06DD0">
          <w:t>Terveys- ja hoitosuunnitelmaa</w:t>
        </w:r>
        <w:r w:rsidR="00F9188C">
          <w:t xml:space="preserve"> potilaalle päivitetään.</w:t>
        </w:r>
      </w:ins>
    </w:p>
    <w:p w14:paraId="28087F31" w14:textId="77777777" w:rsidR="00817BFB" w:rsidRDefault="00817BFB" w:rsidP="00817BFB"/>
    <w:p w14:paraId="690439E3" w14:textId="77777777" w:rsidR="00817BFB" w:rsidDel="00F9188C" w:rsidRDefault="009C7BE4" w:rsidP="00817BFB">
      <w:pPr>
        <w:rPr>
          <w:del w:id="3071" w:author="Tekijä"/>
        </w:rPr>
      </w:pPr>
      <w:del w:id="3072" w:author="Tekijä">
        <w:r w:rsidDel="00F9188C">
          <w:delText xml:space="preserve">Observation/reference-elementtiin sijoitetaan viittaus diagnoosilistaan siinä </w:delText>
        </w:r>
        <w:r w:rsidR="00F11CCC" w:rsidDel="00F9188C">
          <w:delText>vaiheessa</w:delText>
        </w:r>
        <w:r w:rsidDel="00F9188C">
          <w:delText>,</w:delText>
        </w:r>
        <w:r w:rsidR="00F11CCC" w:rsidDel="00F9188C">
          <w:delText xml:space="preserve"> kun potilaan ajantasainen diagnoosilista on saatavissa tiedonhallintapalvelusta Tässä vaiheessa tekstimuotoon ei enää syötetä tekstiä.</w:delText>
        </w:r>
      </w:del>
    </w:p>
    <w:p w14:paraId="622DB76B" w14:textId="77777777" w:rsidR="00F11CCC" w:rsidDel="00F9188C" w:rsidRDefault="00F11CCC" w:rsidP="00817BFB">
      <w:pPr>
        <w:rPr>
          <w:del w:id="3073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75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7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OID1.2.246.10.1234567.11.2014.300.54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30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7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lista potilaan pysyvistä sekä ajankohtaisista diagnooseista, jotka ovat voimassa potilaan terveys- ja hoitosuunnitelman laatimisen hetkellä. Haetaan täyttöhetkellä diagnoosikoosteelta ja käyttäjä saa muokata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F395EC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8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OID1.2.246.10.1234567.11.2014.300.54.1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8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Diagnoosilista 13.3.2014: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8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I20.1 Angina pectoris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8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E11.9 Aikuistyypin diabetes; ilman komplikaatioita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8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E66.8 Vaikea lihavuus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9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9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95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97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54A14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0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9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60771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0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603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Diagnoosilista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0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0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#OID1.2.246.10.1234567.11.2014.300.54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0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0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1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#OID1.2.246.10.1234567.11.2014.300.54.1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1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1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E26AAD" w14:textId="786E99E2" w:rsidR="00A928DD" w:rsidRPr="00732BEC" w:rsidDel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16" w:author="Tekijä"/>
                <w:del w:id="31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118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3119" w:author="Tekijä">
                <w:r w:rsidR="00A928DD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A928DD"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="00A928DD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F232A6B" w14:textId="35F8DC23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20" w:author="Tekijä"/>
                <w:del w:id="31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122" w:author="Tekijä">
              <w:del w:id="312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OID1.2.246.10.1234567.11.2014.300.54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231F0DDC" w14:textId="06E95A99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3124" w:author="Tekijä"/>
                <w:del w:id="31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126" w:author="Tekijä">
              <w:del w:id="312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lista potilaan pysyvistä sekä ajankohtaisista diagnooseista, jotka ovat voimassa potilaan terveys- ja hoitosuunnitelman laatimisen hetkellä. Haetaan täyttöhetkellä diagnoosikoosteelta ja käyttäjä saa muokata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7963733B" w14:textId="7F249640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28" w:author="Tekijä"/>
                <w:del w:id="31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30" w:author="Tekijä">
              <w:del w:id="313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styleCode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xUnstructured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7748951E" w14:textId="6A655443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32" w:author="Tekijä"/>
                <w:del w:id="31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34" w:author="Tekijä">
              <w:del w:id="313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Diagnoosilista 13.3.2014: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368D9550" w14:textId="440969FA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36" w:author="Tekijä"/>
                <w:del w:id="31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38" w:author="Tekijä">
              <w:del w:id="313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I20.1 Angina pectoris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70A5E9D0" w14:textId="4D9A6CDE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40" w:author="Tekijä"/>
                <w:del w:id="314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142" w:author="Tekijä">
              <w:del w:id="314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E11.9 Aikuistyypin diabetes; ilman komplikaatioita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2807C2E8" w14:textId="14EFA9DD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44" w:author="Tekijä"/>
                <w:del w:id="31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46" w:author="Tekijä">
              <w:del w:id="314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E66.8 Vaikea lihavuus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4CCCF8F3" w14:textId="6FBFB8C9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48" w:author="Tekijä"/>
                <w:del w:id="31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50" w:author="Tekijä">
              <w:del w:id="315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6E7764BB" w14:textId="4EEB7076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52" w:author="Tekijä"/>
                <w:del w:id="315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54" w:author="Tekijä">
              <w:del w:id="315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5604DB2" w14:textId="09E49DE9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56" w:author="Tekijä"/>
                <w:del w:id="31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58" w:author="Tekijä">
              <w:del w:id="3159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A9197EF" w14:textId="217EE3C5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60" w:author="Tekijä"/>
                <w:del w:id="31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62" w:author="Tekijä">
              <w:del w:id="3163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E7E5F74" w14:textId="12932752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64" w:author="Tekijä"/>
                <w:del w:id="31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66" w:author="Tekijä">
              <w:del w:id="316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1209E63" w14:textId="0F07A4AA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68" w:author="Tekijä"/>
                <w:del w:id="31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70" w:author="Tekijä">
              <w:del w:id="317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603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Diagnoosilista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7B690D1C" w14:textId="1F6F0238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72" w:author="Tekijä"/>
                <w:del w:id="31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74" w:author="Tekijä">
              <w:del w:id="317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828E083" w14:textId="252C0596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76" w:author="Tekijä"/>
                <w:del w:id="31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78" w:author="Tekijä">
              <w:del w:id="317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#OID1.2.246.10.1234567.11.2014.300.54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339C673" w14:textId="13FB06AB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80" w:author="Tekijä"/>
                <w:del w:id="31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82" w:author="Tekijä">
              <w:del w:id="318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A7F00D7" w14:textId="59CFA999" w:rsidR="00A928DD" w:rsidRPr="00732BEC" w:rsidDel="00732BEC" w:rsidRDefault="00A928DD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184" w:author="Tekijä"/>
                <w:del w:id="31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186" w:author="Tekijä">
              <w:del w:id="318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5503ADA" w14:textId="16DD8F59" w:rsidR="00817BFB" w:rsidRPr="00732BEC" w:rsidDel="00A928DD" w:rsidRDefault="00A928DD" w:rsidP="00732BEC">
            <w:pPr>
              <w:suppressAutoHyphens/>
              <w:autoSpaceDE w:val="0"/>
              <w:autoSpaceDN w:val="0"/>
              <w:adjustRightInd w:val="0"/>
              <w:rPr>
                <w:del w:id="318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3189" w:author="Tekijä">
              <w:del w:id="3190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3191" w:author="Tekijä">
              <w:r w:rsidR="00817BFB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817BFB"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21EEBC0D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192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3193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AD6E62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6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0</w:delText>
              </w:r>
              <w:r w:rsidR="00AD6E62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3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5EB10621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19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195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4844FDCC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19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197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</w:delText>
              </w:r>
              <w:r w:rsidR="00AD6E62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246.10.123456.11.2012.160.6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1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19C964D6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19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199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5E2E2488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20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201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2B3C577D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20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203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4F52755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20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205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732BEC" w:rsidDel="00A928DD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</w:delText>
              </w:r>
              <w:r w:rsidR="00AD6E62"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6</w:delText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0BF2C851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20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207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BFB7622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208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3209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8EFE4B8" w14:textId="77777777" w:rsidR="004B515C" w:rsidRPr="00732BEC" w:rsidDel="00A928DD" w:rsidRDefault="004B515C" w:rsidP="00732BEC">
            <w:pPr>
              <w:suppressAutoHyphens/>
              <w:autoSpaceDE w:val="0"/>
              <w:autoSpaceDN w:val="0"/>
              <w:adjustRightInd w:val="0"/>
              <w:rPr>
                <w:del w:id="321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211" w:author="Tekijä">
              <w:r w:rsidRPr="00732BEC" w:rsidDel="00A928DD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eastAsia="fi-FI"/>
                </w:rPr>
                <w:delText xml:space="preserve">      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/&gt;</w:delText>
              </w:r>
            </w:del>
          </w:p>
          <w:p w14:paraId="2626561D" w14:textId="77777777" w:rsidR="00817BFB" w:rsidRPr="00732BEC" w:rsidDel="00A928DD" w:rsidRDefault="00817BFB" w:rsidP="00732BEC">
            <w:pPr>
              <w:suppressAutoHyphens/>
              <w:autoSpaceDE w:val="0"/>
              <w:autoSpaceDN w:val="0"/>
              <w:adjustRightInd w:val="0"/>
              <w:rPr>
                <w:del w:id="321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213" w:author="Tekijä"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732BEC" w:rsidDel="00A928DD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732BEC" w:rsidDel="00A928DD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27C26656" w14:textId="77777777" w:rsidR="00817BFB" w:rsidRPr="00732BEC" w:rsidRDefault="00817BFB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193A3AE7" w14:textId="77777777" w:rsidR="00817BFB" w:rsidRPr="00A35135" w:rsidRDefault="00817BFB" w:rsidP="00817BFB"/>
    <w:p w14:paraId="69F2724D" w14:textId="77777777" w:rsidR="00817BFB" w:rsidRPr="00CC3AB4" w:rsidDel="00F9188C" w:rsidRDefault="004B515C" w:rsidP="00C72366">
      <w:pPr>
        <w:rPr>
          <w:del w:id="3214" w:author="Tekijä"/>
        </w:rPr>
      </w:pPr>
      <w:del w:id="3215" w:author="Tekijä">
        <w:r w:rsidRPr="00CC3AB4" w:rsidDel="00F9188C">
          <w:delText>Diagnoosilistaviittauksen rakenne</w:delText>
        </w:r>
        <w:r w:rsidR="00CC3AB4" w:rsidRPr="00CC3AB4" w:rsidDel="00F9188C">
          <w:delText xml:space="preserve"> (kertomus- ja lomakkeet 2.3.1.2)</w:delText>
        </w:r>
        <w:r w:rsidRPr="00CC3AB4" w:rsidDel="00F9188C">
          <w:delText>:</w:delText>
        </w:r>
        <w:bookmarkStart w:id="3216" w:name="_Toc412718371"/>
        <w:bookmarkStart w:id="3217" w:name="_Toc421785305"/>
        <w:bookmarkEnd w:id="3216"/>
        <w:bookmarkEnd w:id="3217"/>
      </w:del>
    </w:p>
    <w:p w14:paraId="1517F1A1" w14:textId="77777777" w:rsidR="00CC3AB4" w:rsidDel="00F9188C" w:rsidRDefault="00CC3AB4" w:rsidP="00CC3AB4">
      <w:pPr>
        <w:rPr>
          <w:del w:id="3218" w:author="Tekijä"/>
        </w:rPr>
      </w:pPr>
      <w:bookmarkStart w:id="3219" w:name="_Toc412718372"/>
      <w:bookmarkStart w:id="3220" w:name="_Toc421785306"/>
      <w:bookmarkEnd w:id="3219"/>
      <w:bookmarkEnd w:id="3220"/>
    </w:p>
    <w:p w14:paraId="529D786A" w14:textId="77777777" w:rsidR="00CC3AB4" w:rsidDel="00F9188C" w:rsidRDefault="00CC3AB4" w:rsidP="00CC3AB4">
      <w:pPr>
        <w:rPr>
          <w:del w:id="3221" w:author="Tekijä"/>
        </w:rPr>
      </w:pPr>
      <w:bookmarkStart w:id="3222" w:name="_Toc412718373"/>
      <w:bookmarkStart w:id="3223" w:name="_Toc421785307"/>
      <w:bookmarkEnd w:id="3222"/>
      <w:bookmarkEnd w:id="322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C3AB4" w:rsidRPr="00A35135" w:rsidDel="00F9188C" w14:paraId="2B49584C" w14:textId="77777777" w:rsidTr="00931D9E">
        <w:trPr>
          <w:del w:id="3224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6CEB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25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3226" w:author="Tekijä"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!--</w:delText>
              </w:r>
              <w:r w:rsidRPr="00E05FC9" w:rsidDel="00F9188C">
                <w:rPr>
                  <w:rFonts w:ascii="Arial" w:hAnsi="Arial" w:cs="Arial"/>
                  <w:color w:val="808080"/>
                  <w:sz w:val="20"/>
                  <w:highlight w:val="white"/>
                  <w:lang w:eastAsia="fi-FI"/>
                </w:rPr>
                <w:delText xml:space="preserve"> Linkki  asiakirjaan, jossa kyseinen ilmiö on todettu 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--&gt;</w:delText>
              </w:r>
              <w:bookmarkStart w:id="3227" w:name="_Toc412718374"/>
              <w:bookmarkStart w:id="3228" w:name="_Toc421785308"/>
              <w:bookmarkEnd w:id="3227"/>
              <w:bookmarkEnd w:id="3228"/>
            </w:del>
          </w:p>
          <w:p w14:paraId="635C8195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29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3230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reference</w:delText>
              </w:r>
              <w:r w:rsidRPr="00BF6B8D" w:rsidDel="00F9188C">
                <w:rPr>
                  <w:rFonts w:ascii="Arial" w:hAnsi="Arial" w:cs="Arial"/>
                  <w:color w:val="FF0000"/>
                  <w:sz w:val="20"/>
                  <w:highlight w:val="white"/>
                  <w:lang w:val="fr-FR" w:eastAsia="fi-FI"/>
                </w:rPr>
                <w:delText xml:space="preserve"> typeCode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="</w:delText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lang w:val="fr-FR" w:eastAsia="fi-FI"/>
                </w:rPr>
                <w:delText xml:space="preserve"> XCRPT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 xml:space="preserve"> "&gt; </w:delText>
              </w:r>
              <w:bookmarkStart w:id="3231" w:name="_Toc412718375"/>
              <w:bookmarkStart w:id="3232" w:name="_Toc421785309"/>
              <w:bookmarkEnd w:id="3231"/>
              <w:bookmarkEnd w:id="3232"/>
            </w:del>
          </w:p>
          <w:p w14:paraId="6EE4280A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33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3234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externalDocument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&gt;</w:delText>
              </w:r>
              <w:bookmarkStart w:id="3235" w:name="_Toc412718376"/>
              <w:bookmarkStart w:id="3236" w:name="_Toc421785310"/>
              <w:bookmarkEnd w:id="3235"/>
              <w:bookmarkEnd w:id="3236"/>
            </w:del>
          </w:p>
          <w:p w14:paraId="41E0EB96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37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3238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800000"/>
                  <w:sz w:val="20"/>
                  <w:highlight w:val="white"/>
                  <w:lang w:val="fr-FR" w:eastAsia="fi-FI"/>
                </w:rPr>
                <w:delText>templateId</w:delText>
              </w:r>
              <w:r w:rsidRPr="00BF6B8D" w:rsidDel="00F9188C">
                <w:rPr>
                  <w:rFonts w:ascii="Arial" w:hAnsi="Arial" w:cs="Arial"/>
                  <w:color w:val="FF0000"/>
                  <w:sz w:val="20"/>
                  <w:highlight w:val="white"/>
                  <w:lang w:val="fr-FR" w:eastAsia="fi-FI"/>
                </w:rPr>
                <w:delText xml:space="preserve"> root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="</w:delText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delText>1.2.246.537.6.12.999.2003.20.1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"/&gt;</w:delText>
              </w:r>
              <w:bookmarkStart w:id="3239" w:name="_Toc412718377"/>
              <w:bookmarkStart w:id="3240" w:name="_Toc421785311"/>
              <w:bookmarkEnd w:id="3239"/>
              <w:bookmarkEnd w:id="3240"/>
            </w:del>
          </w:p>
          <w:p w14:paraId="6CBABF51" w14:textId="77777777" w:rsidR="00CC3AB4" w:rsidRPr="00BF6B8D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41" w:author="Tekijä"/>
                <w:rFonts w:ascii="Arial" w:hAnsi="Arial" w:cs="Arial"/>
                <w:color w:val="000000"/>
                <w:sz w:val="20"/>
                <w:highlight w:val="white"/>
                <w:lang w:val="fr-FR" w:eastAsia="fi-FI"/>
              </w:rPr>
            </w:pPr>
            <w:del w:id="3242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  <w:delText>&lt;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 xml:space="preserve">!-- </w:delText>
              </w:r>
              <w:r w:rsidRPr="00BF6B8D" w:rsidDel="00F9188C">
                <w:rPr>
                  <w:rFonts w:ascii="Arial" w:hAnsi="Arial" w:cs="Arial"/>
                  <w:color w:val="808080"/>
                  <w:sz w:val="20"/>
                  <w:highlight w:val="white"/>
                  <w:lang w:val="fr-FR" w:eastAsia="fi-FI"/>
                </w:rPr>
                <w:delText xml:space="preserve">ilmiön  kohennus </w:delText>
              </w:r>
              <w:r w:rsidRPr="00BF6B8D" w:rsidDel="00F9188C">
                <w:rPr>
                  <w:rFonts w:ascii="Arial" w:hAnsi="Arial" w:cs="Arial"/>
                  <w:color w:val="0000FF"/>
                  <w:sz w:val="20"/>
                  <w:highlight w:val="white"/>
                  <w:lang w:val="fr-FR" w:eastAsia="fi-FI"/>
                </w:rPr>
                <w:delText>--&gt;</w:delText>
              </w:r>
              <w:bookmarkStart w:id="3243" w:name="_Toc412718378"/>
              <w:bookmarkStart w:id="3244" w:name="_Toc421785312"/>
              <w:bookmarkEnd w:id="3243"/>
              <w:bookmarkEnd w:id="3244"/>
            </w:del>
          </w:p>
          <w:p w14:paraId="534A80DC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45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3246" w:author="Tekijä"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RPr="00BF6B8D" w:rsidDel="00F9188C">
                <w:rPr>
                  <w:rFonts w:ascii="Arial" w:hAnsi="Arial" w:cs="Arial"/>
                  <w:color w:val="000000"/>
                  <w:sz w:val="20"/>
                  <w:highlight w:val="white"/>
                  <w:lang w:val="fr-FR"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i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d</w:delText>
              </w:r>
              <w:r w:rsidRPr="00E05FC9" w:rsidDel="00F9188C">
                <w:rPr>
                  <w:rFonts w:ascii="Arial" w:hAnsi="Arial" w:cs="Arial"/>
                  <w:color w:val="FF0000"/>
                  <w:sz w:val="20"/>
                  <w:highlight w:val="white"/>
                  <w:lang w:eastAsia="fi-FI"/>
                </w:rPr>
                <w:delText xml:space="preserve"> root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="</w:delText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1.2.246.10.99999984.10.0.91.2009.222006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"/&gt;</w:delText>
              </w:r>
              <w:bookmarkStart w:id="3247" w:name="_Toc412718379"/>
              <w:bookmarkStart w:id="3248" w:name="_Toc421785313"/>
              <w:bookmarkEnd w:id="3247"/>
              <w:bookmarkEnd w:id="3248"/>
            </w:del>
          </w:p>
          <w:p w14:paraId="6C3E4A44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49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3250" w:author="Tekijä"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F3234C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!--</w:delText>
              </w:r>
              <w:r w:rsidRPr="00E05FC9" w:rsidDel="00F9188C">
                <w:rPr>
                  <w:rFonts w:ascii="Arial" w:hAnsi="Arial" w:cs="Arial"/>
                  <w:color w:val="808080"/>
                  <w:sz w:val="20"/>
                  <w:highlight w:val="white"/>
                  <w:lang w:eastAsia="fi-FI"/>
                </w:rPr>
                <w:delText xml:space="preserve"> Alkuperäisen asiakirjan tunnus, missä merkintä on tehty 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--&gt;</w:delText>
              </w:r>
              <w:bookmarkStart w:id="3251" w:name="_Toc412718380"/>
              <w:bookmarkStart w:id="3252" w:name="_Toc421785314"/>
              <w:bookmarkEnd w:id="3251"/>
              <w:bookmarkEnd w:id="3252"/>
            </w:del>
          </w:p>
          <w:p w14:paraId="2CB40472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53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3254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setId</w:delText>
              </w:r>
              <w:r w:rsidRPr="00E05FC9" w:rsidDel="00F9188C">
                <w:rPr>
                  <w:rFonts w:ascii="Arial" w:hAnsi="Arial" w:cs="Arial"/>
                  <w:color w:val="FF0000"/>
                  <w:sz w:val="20"/>
                  <w:highlight w:val="white"/>
                  <w:lang w:eastAsia="fi-FI"/>
                </w:rPr>
                <w:delText xml:space="preserve"> root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="</w:delText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1.2.246.10.99999984.10.0.91.2009.222006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"/&gt;</w:delText>
              </w:r>
              <w:bookmarkStart w:id="3255" w:name="_Toc412718381"/>
              <w:bookmarkStart w:id="3256" w:name="_Toc421785315"/>
              <w:bookmarkEnd w:id="3255"/>
              <w:bookmarkEnd w:id="3256"/>
            </w:del>
          </w:p>
          <w:p w14:paraId="111B5911" w14:textId="77777777" w:rsidR="00CC3AB4" w:rsidRPr="00E05FC9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57" w:author="Tekijä"/>
                <w:rFonts w:ascii="Arial" w:hAnsi="Arial" w:cs="Arial"/>
                <w:color w:val="000000"/>
                <w:sz w:val="20"/>
                <w:highlight w:val="white"/>
                <w:lang w:eastAsia="fi-FI"/>
              </w:rPr>
            </w:pPr>
            <w:del w:id="3258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/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externalDocument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&gt;</w:delText>
              </w:r>
              <w:bookmarkStart w:id="3259" w:name="_Toc412718382"/>
              <w:bookmarkStart w:id="3260" w:name="_Toc421785316"/>
              <w:bookmarkEnd w:id="3259"/>
              <w:bookmarkEnd w:id="3260"/>
            </w:del>
          </w:p>
          <w:p w14:paraId="613497DF" w14:textId="77777777" w:rsidR="00CC3AB4" w:rsidDel="00F9188C" w:rsidRDefault="00CC3AB4" w:rsidP="00CC3AB4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rPr>
                <w:del w:id="3261" w:author="Tekijä"/>
                <w:rFonts w:ascii="Arial" w:hAnsi="Arial" w:cs="Arial"/>
                <w:color w:val="0000FF"/>
                <w:sz w:val="20"/>
                <w:highlight w:val="white"/>
                <w:lang w:eastAsia="fi-FI"/>
              </w:rPr>
            </w:pPr>
            <w:del w:id="3262" w:author="Tekijä"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RPr="00E05FC9"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tab/>
              </w:r>
              <w:r w:rsidDel="00F9188C">
                <w:rPr>
                  <w:rFonts w:ascii="Arial" w:hAnsi="Arial" w:cs="Arial"/>
                  <w:color w:val="000000"/>
                  <w:sz w:val="20"/>
                  <w:highlight w:val="white"/>
                  <w:lang w:eastAsia="fi-FI"/>
                </w:rPr>
                <w:delText>&lt;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/</w:delText>
              </w:r>
              <w:r w:rsidRPr="00E05FC9" w:rsidDel="00F9188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delText>reference</w:delText>
              </w:r>
              <w:r w:rsidRPr="00E05FC9" w:rsidDel="00F9188C">
                <w:rPr>
                  <w:rFonts w:ascii="Arial" w:hAnsi="Arial" w:cs="Arial"/>
                  <w:color w:val="0000FF"/>
                  <w:sz w:val="20"/>
                  <w:highlight w:val="white"/>
                  <w:lang w:eastAsia="fi-FI"/>
                </w:rPr>
                <w:delText>&gt;</w:delText>
              </w:r>
              <w:bookmarkStart w:id="3263" w:name="_Toc412718383"/>
              <w:bookmarkStart w:id="3264" w:name="_Toc421785317"/>
              <w:bookmarkEnd w:id="3263"/>
              <w:bookmarkEnd w:id="3264"/>
            </w:del>
          </w:p>
          <w:p w14:paraId="39B336C8" w14:textId="77777777" w:rsidR="00CC3AB4" w:rsidRPr="00A35135" w:rsidDel="00F9188C" w:rsidRDefault="00CC3AB4" w:rsidP="00931D9E">
            <w:pPr>
              <w:autoSpaceDE w:val="0"/>
              <w:autoSpaceDN w:val="0"/>
              <w:adjustRightInd w:val="0"/>
              <w:jc w:val="left"/>
              <w:rPr>
                <w:del w:id="326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bookmarkStart w:id="3266" w:name="_Toc412718384"/>
            <w:bookmarkStart w:id="3267" w:name="_Toc421785318"/>
            <w:bookmarkEnd w:id="3266"/>
            <w:bookmarkEnd w:id="3267"/>
          </w:p>
        </w:tc>
        <w:bookmarkStart w:id="3268" w:name="_Toc412718385"/>
        <w:bookmarkStart w:id="3269" w:name="_Toc421785319"/>
        <w:bookmarkEnd w:id="3268"/>
        <w:bookmarkEnd w:id="3269"/>
      </w:tr>
    </w:tbl>
    <w:p w14:paraId="37CD1395" w14:textId="77777777" w:rsidR="004B515C" w:rsidDel="00F9188C" w:rsidRDefault="004B515C" w:rsidP="00C72366">
      <w:pPr>
        <w:rPr>
          <w:del w:id="3270" w:author="Tekijä"/>
          <w:lang w:val="en-US"/>
        </w:rPr>
      </w:pPr>
      <w:bookmarkStart w:id="3271" w:name="_Toc412718386"/>
      <w:bookmarkStart w:id="3272" w:name="_Toc421785320"/>
      <w:bookmarkEnd w:id="3271"/>
      <w:bookmarkEnd w:id="3272"/>
    </w:p>
    <w:p w14:paraId="517508E7" w14:textId="77777777" w:rsidR="00045EB6" w:rsidRDefault="00045EB6" w:rsidP="00045EB6">
      <w:pPr>
        <w:pStyle w:val="Otsikko2"/>
      </w:pPr>
      <w:bookmarkStart w:id="3273" w:name="_Toc421785321"/>
      <w:r>
        <w:t>Lääkityslista</w:t>
      </w:r>
      <w:bookmarkEnd w:id="3273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3274" w:author="Tekijä">
              <w:r w:rsidRPr="004A6F7E" w:rsidDel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A6F7E" w:rsidDel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OID1.2.246.10.1234567.11.2012.160.70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77777777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3275" w:author="Tekijä">
              <w:r w:rsidRPr="00BF6B8D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Lääkityslista</w:delText>
              </w:r>
            </w:del>
            <w:ins w:id="3276" w:author="Tekijä">
              <w:r w:rsidR="00F9188C" w:rsidRPr="00BF6B8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Lääk</w:t>
              </w:r>
              <w:r w:rsid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ehoito</w:t>
              </w:r>
            </w:ins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70C47963" w14:textId="77777777" w:rsidR="00045EB6" w:rsidDel="00F9188C" w:rsidRDefault="00045EB6" w:rsidP="00045EB6">
      <w:pPr>
        <w:pStyle w:val="Otsikko3"/>
        <w:rPr>
          <w:del w:id="3277" w:author="Tekijä"/>
          <w:lang w:val="fi-FI"/>
        </w:rPr>
      </w:pPr>
      <w:del w:id="3278" w:author="Tekijä">
        <w:r w:rsidDel="00F9188C">
          <w:rPr>
            <w:lang w:val="fi-FI"/>
          </w:rPr>
          <w:delText>Lääkitys tekstinä</w:delText>
        </w:r>
      </w:del>
    </w:p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75CF94EF" w:rsidR="00F9188C" w:rsidRDefault="00045EB6" w:rsidP="00F9188C">
      <w:pPr>
        <w:rPr>
          <w:ins w:id="3279" w:author="Tekijä"/>
        </w:rPr>
      </w:pPr>
      <w:r>
        <w:t xml:space="preserve">Entry aloitetaan observation-elementellä, jossa code-elementtiin asetetaan kenttäkoodi 605. Kenttäkoodin koodisto on </w:t>
      </w:r>
      <w:r w:rsidRPr="00587985">
        <w:t>1.2.246.6.12.2002.</w:t>
      </w:r>
      <w:del w:id="3280" w:author="Tekijä">
        <w:r w:rsidRPr="00587985" w:rsidDel="00F9188C">
          <w:delText>323.2</w:delText>
        </w:r>
        <w:r w:rsidR="00AF5158" w:rsidDel="00F9188C">
          <w:delText>012</w:delText>
        </w:r>
      </w:del>
      <w:ins w:id="3281" w:author="Tekijä">
        <w:r w:rsidR="00F9188C">
          <w:t>345</w:t>
        </w:r>
      </w:ins>
      <w:r>
        <w:t>. Text-elementistä viitataan tämän tietokokonaisuuden section/text</w:t>
      </w:r>
      <w:ins w:id="3282" w:author="Tekijä">
        <w:r w:rsidR="00732BEC">
          <w:t>/paragraph</w:t>
        </w:r>
      </w:ins>
      <w:r>
        <w:t>-</w:t>
      </w:r>
      <w:ins w:id="3283" w:author="Tekijä">
        <w:r w:rsidR="00732BEC">
          <w:t xml:space="preserve"> </w:t>
        </w:r>
      </w:ins>
      <w:r>
        <w:t>OID:iin</w:t>
      </w:r>
      <w:ins w:id="3284" w:author="Tekijä">
        <w:r w:rsidR="00732BEC">
          <w:t xml:space="preserve"> ja value:sta ankkuroinnilla lääkityslistan teksteihin</w:t>
        </w:r>
      </w:ins>
      <w:r>
        <w:t xml:space="preserve">. </w:t>
      </w:r>
    </w:p>
    <w:p w14:paraId="40B501D7" w14:textId="77777777" w:rsidR="00F9188C" w:rsidRDefault="00F9188C" w:rsidP="00F9188C">
      <w:pPr>
        <w:rPr>
          <w:ins w:id="3285" w:author="Tekijä"/>
        </w:rPr>
      </w:pPr>
    </w:p>
    <w:p w14:paraId="7B1461AE" w14:textId="48D41C05" w:rsidR="00F9188C" w:rsidRPr="001D5498" w:rsidRDefault="00F9188C" w:rsidP="00F9188C">
      <w:pPr>
        <w:rPr>
          <w:ins w:id="3286" w:author="Tekijä"/>
        </w:rPr>
      </w:pPr>
      <w:ins w:id="3287" w:author="Tekijä">
        <w:r>
          <w:t xml:space="preserve">Teksti kopioidaan päivitysaikana ajantasaisesta lääkityskoosteesta ja sitä käyttäjä voi editoida. Ajatuksena tämä lista päivitetään aina, kun </w:t>
        </w:r>
        <w:del w:id="3288" w:author="Tekijä">
          <w:r w:rsidDel="00D06DD0">
            <w:delText>THS</w:delText>
          </w:r>
        </w:del>
        <w:r w:rsidR="00D06DD0">
          <w:t>Terveys- ja hoitosuunnitelmaa</w:t>
        </w:r>
        <w:del w:id="3289" w:author="Tekijä">
          <w:r w:rsidDel="00D06DD0">
            <w:delText>:ä</w:delText>
          </w:r>
        </w:del>
        <w:r>
          <w:t xml:space="preserve"> potilaalle päivitetään.</w:t>
        </w:r>
      </w:ins>
    </w:p>
    <w:p w14:paraId="57F4427A" w14:textId="77777777" w:rsidR="00045EB6" w:rsidRPr="001D5498" w:rsidDel="00F9188C" w:rsidRDefault="00045EB6" w:rsidP="00045EB6">
      <w:pPr>
        <w:rPr>
          <w:del w:id="3290" w:author="Tekijä"/>
        </w:rPr>
      </w:pPr>
      <w:del w:id="3291" w:author="Tekijä">
        <w:r w:rsidDel="00F9188C">
          <w:delText xml:space="preserve">Value-elementin </w:delText>
        </w:r>
        <w:r w:rsidRPr="001D5498" w:rsidDel="00F9188C">
          <w:delText>original</w:delText>
        </w:r>
        <w:r w:rsidDel="00F9188C">
          <w:delText>Text/reference-elementistä viitataan käyttäjän syöttämään tekstiin. Teksti kopioidaan lääkityslistasta ja sitä voidaan editoida.</w:delText>
        </w:r>
      </w:del>
    </w:p>
    <w:p w14:paraId="50A71C4F" w14:textId="77777777" w:rsidR="00045EB6" w:rsidDel="00F9188C" w:rsidRDefault="00045EB6" w:rsidP="00045EB6">
      <w:pPr>
        <w:rPr>
          <w:del w:id="3292" w:author="Tekijä"/>
        </w:rPr>
      </w:pPr>
    </w:p>
    <w:p w14:paraId="35F5E24F" w14:textId="77777777" w:rsidR="00045EB6" w:rsidDel="00F9188C" w:rsidRDefault="009C7BE4" w:rsidP="00045EB6">
      <w:pPr>
        <w:rPr>
          <w:del w:id="3293" w:author="Tekijä"/>
        </w:rPr>
      </w:pPr>
      <w:del w:id="3294" w:author="Tekijä">
        <w:r w:rsidDel="00F9188C">
          <w:delText>Observation/reference-elementtiin sijoitetaan viittaus lääkityslistaan s</w:delText>
        </w:r>
        <w:r w:rsidR="00045EB6" w:rsidDel="00F9188C">
          <w:delText>iinä vaiheessa</w:delText>
        </w:r>
        <w:r w:rsidDel="00F9188C">
          <w:delText>,</w:delText>
        </w:r>
        <w:r w:rsidR="00045EB6" w:rsidDel="00F9188C">
          <w:delText xml:space="preserve"> kun potilaan ajantasa</w:delText>
        </w:r>
        <w:r w:rsidR="004F5B1B" w:rsidDel="00F9188C">
          <w:delText>inen lääkitys</w:delText>
        </w:r>
        <w:r w:rsidR="00045EB6" w:rsidDel="00F9188C">
          <w:delText>lista on saatavissa tiedonhallintapalvelusta</w:delText>
        </w:r>
        <w:r w:rsidDel="00F9188C">
          <w:delText>.</w:delText>
        </w:r>
        <w:r w:rsidR="00045EB6" w:rsidDel="00F9188C">
          <w:delText xml:space="preserve"> Tässä vaiheessa tekstimuotoon ei enää syötetä tekstiä.</w:delText>
        </w:r>
      </w:del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2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296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2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298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OID1.2.246.10.1234567.11.2014.300.58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ins w:id="32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00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lista potilaan lääkityksestä, joka on terveys- ja hoitosuunnitelman laatimisen hetkellä ajankohtainen ja voimassaoleva. Haetaan täyttöhetkellä lääkityskoosteelta tähän ja käyttäjä voi muokata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6DE7799" w14:textId="77777777" w:rsidR="00732BEC" w:rsidRPr="005345AE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02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5345A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5345A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5345A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5345A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5345A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5345A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OID1.2.246.10.1234567.11.2014.300.58.1</w:t>
              </w:r>
              <w:r w:rsidRPr="005345A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5345A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5345A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r w:rsidRPr="005345A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5345A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r w:rsidRPr="005345A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04" w:author="Tekijä">
              <w:r w:rsidRPr="005345A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Lääkityslista 13.3.2014: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06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Seloken tabl 50mg 1 tabl x 2 /vrk p.o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08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Actrapid erillisen ohjeen mukaan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10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12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1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14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16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18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32BE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3E00844" w14:textId="31B37588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20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3321" w:author="Tekijä">
                <w:r w:rsidRPr="00732BEC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4A9CD2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2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13030B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2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2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605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Lääkityslista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2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2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#OID1.2.246.10.1234567.11.2014.300.58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31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3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33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35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32BE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32BE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#OID1.2.246.10.1234567.11.2014.300.58.1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37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39" w:author="Tekijä">
              <w:r w:rsidRPr="00732BE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FD470CF" w14:textId="7FB05DC5" w:rsidR="00F9188C" w:rsidRPr="00732BEC" w:rsidDel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40" w:author="Tekijä"/>
                <w:del w:id="334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42" w:author="Tekijä"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32BE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732BE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3343" w:author="Tekijä">
                <w:r w:rsidR="00F9188C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F9188C"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="00F9188C"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3F879E9" w14:textId="41888927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44" w:author="Tekijä"/>
                <w:del w:id="334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46" w:author="Tekijä">
              <w:del w:id="334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OID1.2.246.10.1234567.11.2014.300.58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5E69A8C6" w14:textId="7F6CE112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3348" w:author="Tekijä"/>
                <w:del w:id="334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50" w:author="Tekijä">
              <w:del w:id="335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lista potilaan lääkityksestä, joka on terveys- ja hoitosuunnitelman laatimisen hetkellä ajankohtainen ja voimassaoleva. Haetaan täyttöhetkellä lääkityskoosteelta tähän ja käyttäjä voi muokata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67C9890" w14:textId="0E169C9B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52" w:author="Tekijä"/>
                <w:del w:id="335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54" w:author="Tekijä">
              <w:del w:id="335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styleCode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xUnstructured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44F57D9E" w14:textId="69D5E80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56" w:author="Tekijä"/>
                <w:del w:id="33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58" w:author="Tekijä">
              <w:del w:id="335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Lääkityslista 13.3.2014: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18E0DDCF" w14:textId="063DD2D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60" w:author="Tekijä"/>
                <w:del w:id="33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62" w:author="Tekijä">
              <w:del w:id="336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Seloken tabl 50mg 1 tabl x 2 /vrk p.o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05AA05A6" w14:textId="34E8620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64" w:author="Tekijä"/>
                <w:del w:id="33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66" w:author="Tekijä">
              <w:del w:id="336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Actrapid erillisen ohjeen mukaan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66A774AA" w14:textId="789B2A0C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68" w:author="Tekijä"/>
                <w:del w:id="33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70" w:author="Tekijä">
              <w:del w:id="337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413382E9" w14:textId="5194003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72" w:author="Tekijä"/>
                <w:del w:id="33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74" w:author="Tekijä">
              <w:del w:id="337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703206B9" w14:textId="720D23DE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76" w:author="Tekijä"/>
                <w:del w:id="33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78" w:author="Tekijä">
              <w:del w:id="3379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A38DE7E" w14:textId="4B7B35E6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80" w:author="Tekijä"/>
                <w:del w:id="33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82" w:author="Tekijä">
              <w:del w:id="3383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02BC6836" w14:textId="4F26A645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84" w:author="Tekijä"/>
                <w:del w:id="33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386" w:author="Tekijä">
              <w:del w:id="338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732BEC" w:rsidDel="00732BEC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0F68A54" w14:textId="4122898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88" w:author="Tekijä"/>
                <w:del w:id="33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90" w:author="Tekijä">
              <w:del w:id="339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templateId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1.2.246.777.11.2015.X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D258086" w14:textId="3A3C341B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92" w:author="Tekijä"/>
                <w:del w:id="33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94" w:author="Tekijä">
              <w:del w:id="339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2C07484" w14:textId="30BF6648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396" w:author="Tekijä"/>
                <w:del w:id="33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398" w:author="Tekijä">
              <w:del w:id="3399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605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Lääkityslista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C42ABA5" w14:textId="6A704D19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400" w:author="Tekijä"/>
                <w:del w:id="34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02" w:author="Tekijä">
              <w:del w:id="3403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4BF9B8F" w14:textId="5371876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404" w:author="Tekijä"/>
                <w:del w:id="34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06" w:author="Tekijä">
              <w:del w:id="3407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732BEC" w:rsidDel="00732BEC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732BEC" w:rsidDel="00732BEC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#OID1.2.246.10.1234567.11.2014.300.58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5BF736D" w14:textId="69DF4FC7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408" w:author="Tekijä"/>
                <w:del w:id="34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10" w:author="Tekijä">
              <w:del w:id="3411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CBBD218" w14:textId="683A4FD1" w:rsidR="00F9188C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ins w:id="3412" w:author="Tekijä"/>
                <w:del w:id="34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14" w:author="Tekijä">
              <w:del w:id="3415" w:author="Tekijä">
                <w:r w:rsidRPr="00732BEC" w:rsidDel="00732BEC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C77D714" w14:textId="201E9A72" w:rsidR="00045EB6" w:rsidRPr="00732BEC" w:rsidDel="00732BEC" w:rsidRDefault="00F9188C" w:rsidP="00732BEC">
            <w:pPr>
              <w:suppressAutoHyphens/>
              <w:autoSpaceDE w:val="0"/>
              <w:autoSpaceDN w:val="0"/>
              <w:adjustRightInd w:val="0"/>
              <w:rPr>
                <w:del w:id="341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3417" w:author="Tekijä">
              <w:del w:id="3418" w:author="Tekijä"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732BEC" w:rsidDel="00732BEC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732BEC" w:rsidDel="00732BEC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3419" w:author="Tekijä">
              <w:r w:rsidR="00045EB6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045EB6"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1C831DEB" w14:textId="4448261C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2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3421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60</w:delText>
              </w:r>
              <w:r w:rsidR="004F5B1B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5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6D1F7964" w14:textId="3FA5A18A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2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423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6B80D3EE" w14:textId="462E34E9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2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425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</w:delText>
              </w:r>
              <w:r w:rsidR="004F5B1B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246.10.123456.11.2012.160.7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1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484F5329" w14:textId="11E4D6CE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2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427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263635EC" w14:textId="0201354C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42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429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08BF530A" w14:textId="1D346701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43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431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2EE151DE" w14:textId="73A14681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4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433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732BEC" w:rsidDel="00732BE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</w:delText>
              </w:r>
              <w:r w:rsidR="004F5B1B"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7</w:delText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1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50E8413" w14:textId="1403449F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del w:id="34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435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68ED78E2" w14:textId="17DE7EDB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36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</w:rPr>
            </w:pPr>
            <w:del w:id="3437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794367D7" w14:textId="4D68DEC8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439" w:author="Tekijä">
              <w:r w:rsidRPr="00732BEC" w:rsidDel="00732BE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eastAsia="fi-FI"/>
                </w:rPr>
                <w:delText xml:space="preserve">      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/&gt;</w:delText>
              </w:r>
            </w:del>
          </w:p>
          <w:p w14:paraId="29F398F8" w14:textId="223958AF" w:rsidR="00045EB6" w:rsidRPr="00732BEC" w:rsidDel="00732BEC" w:rsidRDefault="00045EB6" w:rsidP="00732BEC">
            <w:pPr>
              <w:suppressAutoHyphens/>
              <w:autoSpaceDE w:val="0"/>
              <w:autoSpaceDN w:val="0"/>
              <w:adjustRightInd w:val="0"/>
              <w:rPr>
                <w:del w:id="34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441" w:author="Tekijä"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732BEC" w:rsidDel="00732BE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732BEC" w:rsidDel="00732BE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0140314C" w14:textId="77777777" w:rsidR="00045EB6" w:rsidRPr="00732BEC" w:rsidRDefault="00045EB6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74C5520D" w14:textId="2C0A475A" w:rsidR="00045EB6" w:rsidRPr="00A35135" w:rsidDel="00732BEC" w:rsidRDefault="00045EB6" w:rsidP="00045EB6">
      <w:pPr>
        <w:rPr>
          <w:del w:id="3442" w:author="Tekijä"/>
        </w:rPr>
      </w:pPr>
    </w:p>
    <w:p w14:paraId="50E9ADFA" w14:textId="77777777" w:rsidR="00045EB6" w:rsidRPr="00CC3AB4" w:rsidDel="00F9188C" w:rsidRDefault="009C7BE4" w:rsidP="00045EB6">
      <w:pPr>
        <w:rPr>
          <w:del w:id="3443" w:author="Tekijä"/>
        </w:rPr>
      </w:pPr>
      <w:del w:id="3444" w:author="Tekijä">
        <w:r w:rsidDel="00F9188C">
          <w:delText>Lääkityslistaviittaus on rakenteeltaan samanlainen kuin viittaus diagnoosilistaan.</w:delText>
        </w:r>
      </w:del>
    </w:p>
    <w:p w14:paraId="2FC42B9C" w14:textId="77777777" w:rsidR="00045EB6" w:rsidDel="00F9188C" w:rsidRDefault="00045EB6" w:rsidP="00045EB6">
      <w:pPr>
        <w:rPr>
          <w:del w:id="3445" w:author="Tekijä"/>
        </w:rPr>
      </w:pPr>
    </w:p>
    <w:p w14:paraId="13C9C6B5" w14:textId="77777777" w:rsidR="004F5B1B" w:rsidRPr="00BE3438" w:rsidDel="00F9188C" w:rsidRDefault="004F5B1B" w:rsidP="00045EB6">
      <w:pPr>
        <w:rPr>
          <w:del w:id="3446" w:author="Tekijä"/>
        </w:rPr>
      </w:pPr>
    </w:p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3447" w:name="_Toc421785322"/>
      <w:r>
        <w:t>Hoitosuunnitelman lisätiedot</w:t>
      </w:r>
      <w:bookmarkEnd w:id="3447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del w:id="3448" w:author="Tekijä">
              <w:r w:rsidRPr="004A6F7E" w:rsidDel="00F918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A6F7E" w:rsidDel="00F918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A6F7E" w:rsidDel="00F918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OID1.2.246.10.1234567.11.2012.160.80</w:delText>
              </w:r>
              <w:r w:rsidRPr="004A6F7E" w:rsidDel="00F918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</w:del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77777777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del w:id="3449" w:author="Tekijä">
              <w:r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Hoitosuunnitelman</w:delText>
              </w:r>
              <w:r w:rsidRPr="00A90DAE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</w:delText>
              </w:r>
              <w:r w:rsidR="004A6880" w:rsidDel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lisätiedot</w:delText>
              </w:r>
            </w:del>
            <w:ins w:id="3450" w:author="Tekijä">
              <w:r w:rsidR="00F9188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Muu merkintä</w:t>
              </w:r>
            </w:ins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206B5662" w:rsidR="00A90DAE" w:rsidRDefault="004A6880" w:rsidP="00A90DAE">
      <w:pPr>
        <w:pStyle w:val="Otsikko3"/>
        <w:rPr>
          <w:lang w:val="fi-FI"/>
        </w:rPr>
      </w:pPr>
      <w:bookmarkStart w:id="3451" w:name="_Toc421785323"/>
      <w:r>
        <w:rPr>
          <w:lang w:val="fi-FI"/>
        </w:rPr>
        <w:t>Hoitosuunnitelman lisätiedot</w:t>
      </w:r>
      <w:bookmarkEnd w:id="3451"/>
      <w:del w:id="3452" w:author="Tekijä">
        <w:r w:rsidR="00A90DAE" w:rsidRPr="00107B2F" w:rsidDel="00F9188C">
          <w:rPr>
            <w:lang w:val="fi-FI"/>
          </w:rPr>
          <w:delText>tekstinä</w:delText>
        </w:r>
      </w:del>
    </w:p>
    <w:p w14:paraId="294FAEA9" w14:textId="77777777" w:rsidR="00A90DAE" w:rsidRDefault="00A90DAE" w:rsidP="00A90DAE">
      <w:r>
        <w:t>Käyttäjän syöttämä teksti sijoitetaan section/text:iin.</w:t>
      </w:r>
      <w:ins w:id="3453" w:author="Tekijä">
        <w:r w:rsidR="006F5854" w:rsidRPr="006F5854">
          <w:t xml:space="preserve"> </w:t>
        </w:r>
        <w:r w:rsidR="006F5854">
          <w:t>Lisätiedot voivat sisältää mm. potilaan riskitietoja.</w:t>
        </w:r>
      </w:ins>
    </w:p>
    <w:p w14:paraId="70EC5C7D" w14:textId="77777777" w:rsidR="00A90DAE" w:rsidRPr="006A5367" w:rsidRDefault="00A90DAE" w:rsidP="00A90DAE"/>
    <w:p w14:paraId="36A5121C" w14:textId="7F4ACCB5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AF5158">
        <w:t>1.2.246.6.12.2002.</w:t>
      </w:r>
      <w:del w:id="3454" w:author="Tekijä">
        <w:r w:rsidR="00AF5158" w:rsidDel="00F9188C">
          <w:delText>323.2012</w:delText>
        </w:r>
      </w:del>
      <w:ins w:id="3455" w:author="Tekijä">
        <w:r w:rsidR="00F9188C">
          <w:t>345</w:t>
        </w:r>
      </w:ins>
      <w:r>
        <w:t>. Text-elementistä viitataan tämän tietokokonaisuuden section/text</w:t>
      </w:r>
      <w:ins w:id="3456" w:author="Tekijä">
        <w:r w:rsidR="00DC6144">
          <w:t>/paragraph</w:t>
        </w:r>
      </w:ins>
      <w:r>
        <w:t>-OID:iin</w:t>
      </w:r>
      <w:ins w:id="3457" w:author="Tekijä">
        <w:r w:rsidR="00DC6144">
          <w:t xml:space="preserve"> ja value:sta ankkuroinnilla kirjattuun lisätietotekstiin</w:t>
        </w:r>
      </w:ins>
      <w:r>
        <w:t>.</w:t>
      </w:r>
      <w:del w:id="3458" w:author="Tekijä">
        <w:r w:rsidDel="006F5854">
          <w:delText xml:space="preserve"> Value-elementin </w:delText>
        </w:r>
        <w:r w:rsidRPr="001D5498" w:rsidDel="006F5854">
          <w:delText>original</w:delText>
        </w:r>
        <w:r w:rsidDel="006F5854">
          <w:delText>Text/reference-elementistä viitataan käyt</w:delText>
        </w:r>
        <w:r w:rsidR="004C2906" w:rsidDel="006F5854">
          <w:delText xml:space="preserve">täjän syöttämään </w:delText>
        </w:r>
        <w:r w:rsidDel="006F5854">
          <w:delText>tekstiin.</w:delText>
        </w:r>
      </w:del>
      <w:r w:rsidR="008529F6">
        <w:t xml:space="preserve"> </w:t>
      </w:r>
      <w:del w:id="3459" w:author="Tekijä">
        <w:r w:rsidR="008529F6" w:rsidDel="006F5854">
          <w:delText>Lisätiedot voivat sisältää mm. potilaan riskitietoja.</w:delText>
        </w:r>
      </w:del>
    </w:p>
    <w:p w14:paraId="75B488D2" w14:textId="77777777" w:rsidR="00A90DAE" w:rsidRDefault="00A90DAE" w:rsidP="00A90DAE"/>
    <w:p w14:paraId="29F1D986" w14:textId="77777777" w:rsidR="00A90DAE" w:rsidDel="006F5854" w:rsidRDefault="00A90DAE" w:rsidP="00A90DAE">
      <w:pPr>
        <w:rPr>
          <w:del w:id="3460" w:author="Tekijä"/>
        </w:rPr>
      </w:pPr>
      <w:del w:id="3461" w:author="Tekijä">
        <w:r w:rsidDel="006F5854">
          <w:delText>Tässä vaiheessa rakenteinen entry ei ole oleellinen, koska hoi</w:delText>
        </w:r>
        <w:r w:rsidR="004A6880" w:rsidDel="006F5854">
          <w:delText>tosuun</w:delText>
        </w:r>
        <w:r w:rsidR="004C2906" w:rsidDel="006F5854">
          <w:delText>n</w:delText>
        </w:r>
        <w:r w:rsidR="004A6880" w:rsidDel="006F5854">
          <w:delText>itelman lisä</w:delText>
        </w:r>
        <w:r w:rsidR="009C7BE4" w:rsidDel="006F5854">
          <w:delText>tiedot ovat</w:delText>
        </w:r>
        <w:r w:rsidDel="006F5854">
          <w:delText xml:space="preserve"> kokonaan tekstiä. Entry-määrittely on tehty yhdenmukaisuuden vuoksi ja sen avulla on varauduttu myös mahdollisesti tulevaisuudessa lisättäviin rakenteisiin tietoihin.</w:delText>
        </w:r>
      </w:del>
    </w:p>
    <w:p w14:paraId="3E32BF9F" w14:textId="77777777" w:rsidR="00A90DAE" w:rsidDel="006F5854" w:rsidRDefault="00A90DAE" w:rsidP="00A90DAE">
      <w:pPr>
        <w:rPr>
          <w:del w:id="3462" w:author="Tekijä"/>
        </w:rPr>
      </w:pPr>
      <w:del w:id="3463" w:author="Tekijä">
        <w:r w:rsidDel="006F5854">
          <w:delText xml:space="preserve"> </w:delText>
        </w:r>
      </w:del>
    </w:p>
    <w:p w14:paraId="3BEE1DB7" w14:textId="77777777" w:rsidR="00A90DAE" w:rsidDel="006F5854" w:rsidRDefault="00A90DAE" w:rsidP="00A90DAE">
      <w:pPr>
        <w:rPr>
          <w:del w:id="3464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66" w:author="Tekijä"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68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DC6144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5356463" w14:textId="2FDCD4F8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70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3471" w:author="Tekijä">
                <w:r w:rsidRPr="00DC6144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C58CA55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73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5570AB4" w14:textId="77777777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34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75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601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Hoitosuunnitelman lisätiedot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77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79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#OID1.2.246.10.1234567.11.2014.300.59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81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83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85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DC6144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DC6144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#OID1.2.246.10.1234567.11.2014.300.59.1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87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ins w:id="34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489" w:author="Tekijä">
              <w:r w:rsidRPr="00DC614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8F6BEFC" w14:textId="5FA6EBED" w:rsidR="00F9188C" w:rsidRPr="00DC6144" w:rsidDel="00DC6144" w:rsidRDefault="00DC6144" w:rsidP="00F9188C">
            <w:pPr>
              <w:autoSpaceDE w:val="0"/>
              <w:autoSpaceDN w:val="0"/>
              <w:adjustRightInd w:val="0"/>
              <w:jc w:val="left"/>
              <w:rPr>
                <w:ins w:id="3490" w:author="Tekijä"/>
                <w:del w:id="34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92" w:author="Tekijä"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DC6144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DC6144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3493" w:author="Tekijä">
                <w:r w:rsidR="00F9188C"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F9188C"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="00F9188C"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6D09AAA7" w14:textId="40EB069E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494" w:author="Tekijä"/>
                <w:del w:id="34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496" w:author="Tekijä">
              <w:del w:id="3497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DC6144" w:rsidDel="00DC6144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määrittelyn versio, jonka mukaisesti entry tehty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26E4B218" w14:textId="10A0FB6C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498" w:author="Tekijä"/>
                <w:del w:id="34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00" w:author="Tekijä">
              <w:del w:id="3501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templateId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1.2.246.777.11.2015.X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E910C13" w14:textId="35B8EFB8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502" w:author="Tekijä"/>
                <w:del w:id="35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04" w:author="Tekijä">
              <w:del w:id="3505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D890813" w14:textId="5A4F4209" w:rsidR="00F9188C" w:rsidRPr="00DC6144" w:rsidDel="00DC6144" w:rsidRDefault="00F9188C" w:rsidP="00F9188C">
            <w:pPr>
              <w:autoSpaceDE w:val="0"/>
              <w:autoSpaceDN w:val="0"/>
              <w:adjustRightInd w:val="0"/>
              <w:ind w:left="568" w:hanging="568"/>
              <w:jc w:val="left"/>
              <w:rPr>
                <w:ins w:id="3506" w:author="Tekijä"/>
                <w:del w:id="35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08" w:author="Tekijä">
              <w:del w:id="3509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601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1.2.246.6.12.2002.345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displayName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Hoitosuunnitelman lisätiedot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5D078C34" w14:textId="33103379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510" w:author="Tekijä"/>
                <w:del w:id="35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12" w:author="Tekijä">
              <w:del w:id="3513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59A95CA" w14:textId="203A4591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514" w:author="Tekijä"/>
                <w:del w:id="35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16" w:author="Tekijä">
              <w:del w:id="3517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DC6144" w:rsidDel="00DC6144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DC6144" w:rsidDel="00DC6144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#OID1.2.246.10.1234567.11.2014.300.58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6711345" w14:textId="5D997852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518" w:author="Tekijä"/>
                <w:del w:id="35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20" w:author="Tekijä">
              <w:del w:id="3521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AFCE9FA" w14:textId="2C7D1713" w:rsidR="00F9188C" w:rsidRPr="00DC6144" w:rsidDel="00DC6144" w:rsidRDefault="00F9188C" w:rsidP="00F9188C">
            <w:pPr>
              <w:autoSpaceDE w:val="0"/>
              <w:autoSpaceDN w:val="0"/>
              <w:adjustRightInd w:val="0"/>
              <w:jc w:val="left"/>
              <w:rPr>
                <w:ins w:id="3522" w:author="Tekijä"/>
                <w:del w:id="35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24" w:author="Tekijä">
              <w:del w:id="3525" w:author="Tekijä">
                <w:r w:rsidRPr="00DC6144" w:rsidDel="00DC614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3A8E03B" w14:textId="72A9AE81" w:rsidR="00A90DAE" w:rsidRPr="00DC6144" w:rsidDel="00F9188C" w:rsidRDefault="00F9188C" w:rsidP="00C44BBD">
            <w:pPr>
              <w:autoSpaceDE w:val="0"/>
              <w:autoSpaceDN w:val="0"/>
              <w:adjustRightInd w:val="0"/>
              <w:rPr>
                <w:del w:id="352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 w:eastAsia="fi-FI"/>
              </w:rPr>
            </w:pPr>
            <w:ins w:id="3527" w:author="Tekijä">
              <w:del w:id="3528" w:author="Tekijä"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DC6144" w:rsidDel="00DC6144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DC6144" w:rsidDel="00DC6144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  <w:del w:id="3529" w:author="Tekijä">
              <w:r w:rsidR="00A90DAE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&lt;</w:delText>
              </w:r>
              <w:r w:rsidR="00A90DAE"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observation</w:delText>
              </w:r>
              <w:r w:rsidR="00AE4B49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</w:delText>
              </w:r>
              <w:r w:rsidR="00AE4B49"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>classCode</w:delText>
              </w:r>
              <w:r w:rsidR="00AE4B49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OBS</w:delText>
              </w:r>
              <w:r w:rsidR="00AE4B49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</w:delText>
              </w:r>
              <w:r w:rsidR="00AE4B49"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/>
                </w:rPr>
                <w:delText xml:space="preserve"> moodCode</w:delText>
              </w:r>
              <w:r w:rsidR="00AE4B49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="</w:delText>
              </w:r>
              <w:r w:rsidR="00AE4B49"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/>
                </w:rPr>
                <w:delText>EVN</w:delText>
              </w:r>
              <w:r w:rsidR="00AE4B49"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/>
                </w:rPr>
                <w:delText>"&gt;</w:delText>
              </w:r>
            </w:del>
          </w:p>
          <w:p w14:paraId="20AF0B0E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30" w:author="Tekijä"/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 w:eastAsia="fi-FI"/>
              </w:rPr>
            </w:pPr>
            <w:del w:id="3531" w:author="Tekijä"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fr-FR" w:eastAsia="fi-FI"/>
                </w:rPr>
                <w:delText>code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="004A6880"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fr-FR" w:eastAsia="fi-FI"/>
                </w:rPr>
                <w:delText>601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fr-FR" w:eastAsia="fi-FI"/>
                </w:rPr>
                <w:delText xml:space="preserve"> codeSystem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="</w:delText>
              </w:r>
              <w:r w:rsidRPr="00DC6144" w:rsidDel="00F9188C">
                <w:rPr>
                  <w:rFonts w:ascii="Courier New" w:hAnsi="Courier New" w:cs="Courier New"/>
                  <w:sz w:val="18"/>
                  <w:szCs w:val="18"/>
                  <w:lang w:val="fr-FR" w:eastAsia="fi-FI"/>
                </w:rPr>
                <w:delText>1.2.246.6.12.2002.323.2012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>"/&gt;</w:delText>
              </w:r>
            </w:del>
          </w:p>
          <w:p w14:paraId="7647E6D5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3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533" w:author="Tekijä"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fr-FR" w:eastAsia="fi-FI"/>
                </w:rPr>
                <w:delText xml:space="preserve">      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3F6F75E9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3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535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   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reference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GB" w:eastAsia="fi-FI"/>
                </w:rPr>
                <w:delText xml:space="preserve"> value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="</w:delText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>#OID1.2.246.10.123456.11.2012.160.81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"/&gt;</w:delText>
              </w:r>
            </w:del>
          </w:p>
          <w:p w14:paraId="320B414A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3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GB" w:eastAsia="fi-FI"/>
              </w:rPr>
            </w:pPr>
            <w:del w:id="3537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GB" w:eastAsia="fi-FI"/>
                </w:rPr>
                <w:delText xml:space="preserve">      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&lt;/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GB" w:eastAsia="fi-FI"/>
                </w:rPr>
                <w:delText>text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GB" w:eastAsia="fi-FI"/>
                </w:rPr>
                <w:delText>&gt;</w:delText>
              </w:r>
            </w:del>
          </w:p>
          <w:p w14:paraId="74D47EF5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353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539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 w:eastAsia="fi-FI"/>
                </w:rPr>
                <w:delText xml:space="preserve">      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value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xsi:type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CV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nullFlavor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="00495FC8"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UNK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"&gt;</w:delText>
              </w:r>
            </w:del>
          </w:p>
          <w:p w14:paraId="17177D5C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3540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541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    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7B30EBBD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3542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543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reference</w:delText>
              </w:r>
              <w:r w:rsidRPr="00DC6144" w:rsidDel="00F9188C">
                <w:rPr>
                  <w:rFonts w:ascii="Courier New" w:hAnsi="Courier New" w:cs="Courier New"/>
                  <w:color w:val="FF0000"/>
                  <w:sz w:val="18"/>
                  <w:szCs w:val="18"/>
                  <w:highlight w:val="white"/>
                  <w:lang w:val="en-US"/>
                </w:rPr>
                <w:delText xml:space="preserve"> value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="</w:delText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delText>#OID1.2.246.10.123456.11.2012.160.81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"/&gt;</w:delText>
              </w:r>
            </w:del>
          </w:p>
          <w:p w14:paraId="1ED0B024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jc w:val="left"/>
              <w:rPr>
                <w:del w:id="3544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del w:id="3545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&lt;/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val="en-US"/>
                </w:rPr>
                <w:delText>originalText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val="en-US"/>
                </w:rPr>
                <w:delText>&gt;</w:delText>
              </w:r>
            </w:del>
          </w:p>
          <w:p w14:paraId="47021FEE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46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547" w:author="Tekijä">
              <w:r w:rsidRPr="00DC6144" w:rsidDel="00F9188C">
                <w:rPr>
                  <w:rFonts w:ascii="Courier New" w:hAnsi="Courier New" w:cs="Courier New"/>
                  <w:color w:val="000000"/>
                  <w:sz w:val="18"/>
                  <w:szCs w:val="18"/>
                  <w:highlight w:val="white"/>
                  <w:lang w:val="en-US"/>
                </w:rPr>
                <w:tab/>
                <w:delText xml:space="preserve"> 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&lt;/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</w:rPr>
                <w:delText>value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</w:rPr>
                <w:delText>&gt;</w:delText>
              </w:r>
            </w:del>
          </w:p>
          <w:p w14:paraId="378FD8E9" w14:textId="77777777" w:rsidR="00A90DAE" w:rsidRPr="00DC6144" w:rsidDel="00F9188C" w:rsidRDefault="00A90DAE" w:rsidP="00C44BBD">
            <w:pPr>
              <w:autoSpaceDE w:val="0"/>
              <w:autoSpaceDN w:val="0"/>
              <w:adjustRightInd w:val="0"/>
              <w:rPr>
                <w:del w:id="3548" w:author="Tekijä"/>
                <w:rFonts w:ascii="Courier New" w:hAnsi="Courier New" w:cs="Courier New"/>
                <w:color w:val="000000"/>
                <w:sz w:val="18"/>
                <w:szCs w:val="18"/>
                <w:highlight w:val="white"/>
                <w:lang w:eastAsia="fi-FI"/>
              </w:rPr>
            </w:pPr>
            <w:del w:id="3549" w:author="Tekijä"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&lt;/</w:delText>
              </w:r>
              <w:r w:rsidRPr="00DC6144" w:rsidDel="00F9188C">
                <w:rPr>
                  <w:rFonts w:ascii="Courier New" w:hAnsi="Courier New" w:cs="Courier New"/>
                  <w:color w:val="800000"/>
                  <w:sz w:val="18"/>
                  <w:szCs w:val="18"/>
                  <w:highlight w:val="white"/>
                  <w:lang w:eastAsia="fi-FI"/>
                </w:rPr>
                <w:delText>observation</w:delText>
              </w:r>
              <w:r w:rsidRPr="00DC6144" w:rsidDel="00F9188C">
                <w:rPr>
                  <w:rFonts w:ascii="Courier New" w:hAnsi="Courier New" w:cs="Courier New"/>
                  <w:color w:val="0000FF"/>
                  <w:sz w:val="18"/>
                  <w:szCs w:val="18"/>
                  <w:highlight w:val="white"/>
                  <w:lang w:eastAsia="fi-FI"/>
                </w:rPr>
                <w:delText>&gt;</w:delText>
              </w:r>
            </w:del>
          </w:p>
          <w:p w14:paraId="24812841" w14:textId="77777777" w:rsidR="00A90DAE" w:rsidRPr="00DC6144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ins w:id="3550" w:author="Tekijä"/>
          <w:lang w:val="fi-FI"/>
        </w:rPr>
      </w:pPr>
      <w:bookmarkStart w:id="3551" w:name="_Toc421785324"/>
      <w:ins w:id="3552" w:author="Tekijä">
        <w:r>
          <w:rPr>
            <w:lang w:val="fi-FI"/>
          </w:rPr>
          <w:t>Terveydenhuollon ammattihenkilö</w:t>
        </w:r>
        <w:bookmarkEnd w:id="3551"/>
      </w:ins>
    </w:p>
    <w:p w14:paraId="5D096E4D" w14:textId="00208682" w:rsidR="004B515C" w:rsidRDefault="006F5854" w:rsidP="00C72366">
      <w:pPr>
        <w:rPr>
          <w:ins w:id="3553" w:author="Tekijä"/>
        </w:rPr>
      </w:pPr>
      <w:ins w:id="3554" w:author="Tekijä">
        <w:del w:id="3555" w:author="Tekijä">
          <w:r w:rsidDel="00692F91">
            <w:delText>A</w:delText>
          </w:r>
          <w:r w:rsidRPr="006F5854" w:rsidDel="00692F91">
            <w:delText>mmattihenkilö</w:delText>
          </w:r>
        </w:del>
        <w:r w:rsidR="00692F91">
          <w:t>Tiedot ammattihenkilöstä</w:t>
        </w:r>
        <w:r w:rsidRPr="006F5854">
          <w:t>, joka viime kädessä vastaa terveys- ja hoitosuunnitelman laatimisesta ja koordinoi sen toteuttamista, ellei koordinoivaa tahoa ole nimetty muualla hoitosuunnitelmassa</w:t>
        </w:r>
        <w:del w:id="3556" w:author="Tekijä">
          <w:r w:rsidDel="00692F91">
            <w:delText xml:space="preserve"> – tiedot </w:delText>
          </w:r>
        </w:del>
        <w:r w:rsidR="00692F91">
          <w:t xml:space="preserve">, </w:t>
        </w:r>
        <w:r>
          <w:t xml:space="preserve">annetaan omassa entry:ssä samassa </w:t>
        </w:r>
        <w:r w:rsidR="00692F91">
          <w:t>’</w:t>
        </w:r>
        <w:r>
          <w:t>Muu merkintä</w:t>
        </w:r>
        <w:r w:rsidR="00692F91">
          <w:t>’-</w:t>
        </w:r>
        <w:r>
          <w:t xml:space="preserve"> otsikon alla kuin hoitosuunnitelman lisätiedot</w:t>
        </w:r>
        <w:r w:rsidR="00692F91">
          <w:t>. Entry:n</w:t>
        </w:r>
        <w:del w:id="3557" w:author="Tekijä">
          <w:r w:rsidDel="00692F91">
            <w:delText xml:space="preserve">. </w:delText>
          </w:r>
        </w:del>
        <w:r w:rsidR="00692F91" w:rsidRPr="00692F91">
          <w:t xml:space="preserve"> organizerissa &lt;component&gt;&lt;observation&gt;&lt;/component&gt;-rakenne toistuu</w:t>
        </w:r>
        <w:r w:rsidR="00692F91">
          <w:t xml:space="preserve"> jokaisen kirjatun terveydenhuollon ammattihenkilön osalta.</w:t>
        </w:r>
        <w:r w:rsidR="00692F91" w:rsidRPr="00692F91">
          <w:t xml:space="preserve"> TemplateId:ssä organizerille annetaan arvo 1.2.246.6.12.2002.345.</w:t>
        </w:r>
        <w:r w:rsidR="00692F91">
          <w:t>500</w:t>
        </w:r>
        <w:r w:rsidR="00692F91" w:rsidRPr="00692F91">
          <w:t xml:space="preserve"> ja statusCode on “active”.</w:t>
        </w:r>
        <w:r w:rsidR="00692F91">
          <w:t xml:space="preserve"> </w:t>
        </w:r>
        <w:r>
          <w:t>Encounter code:n asetetaan kenttäkoodi 501 ja performerissa annetaan ammattilaisen tiedot</w:t>
        </w:r>
        <w:del w:id="3558" w:author="Tekijä">
          <w:r w:rsidR="00930A20" w:rsidDel="00692F91">
            <w:delText>, performer:ia toistetaan tarvittava määrä</w:delText>
          </w:r>
        </w:del>
        <w:r>
          <w:t>. Performer.assignedEntity.id:ssä 502 Ammattihenkilön yksilöivä tunniste</w:t>
        </w:r>
        <w:r w:rsidR="00D06DD0">
          <w:t xml:space="preserve"> (hetu)</w:t>
        </w:r>
        <w:r>
          <w:t xml:space="preserve"> ja 505 Ammattihenkilön </w:t>
        </w:r>
        <w:r w:rsidR="00D06DD0">
          <w:t>yksilöinti</w:t>
        </w:r>
        <w:r>
          <w:t>tunniste. Ammattilaisen ammattinimike 503 annetaan code.translation.qualifier-rakenteella TK-Ammattiluokituksen mukaisella arvolla. AssignedPerson.name:ssa annetaan 501 Ammattihenkilön nimi</w:t>
        </w:r>
        <w:r w:rsidR="00DC6144">
          <w:t>.</w:t>
        </w:r>
      </w:ins>
    </w:p>
    <w:p w14:paraId="4DD97310" w14:textId="77777777" w:rsidR="006F5854" w:rsidRDefault="006F5854" w:rsidP="00C72366">
      <w:pPr>
        <w:rPr>
          <w:ins w:id="3559" w:author="Tekijä"/>
        </w:rPr>
      </w:pPr>
    </w:p>
    <w:p w14:paraId="2A2006A7" w14:textId="77777777" w:rsidR="006F5854" w:rsidRDefault="006F5854" w:rsidP="00C72366">
      <w:pPr>
        <w:rPr>
          <w:ins w:id="3560" w:author="Tekijä"/>
        </w:rPr>
      </w:pPr>
      <w:ins w:id="3561" w:author="Tekijä">
        <w:r>
          <w:t>Omassa aliobservation:annetaan ammattihenkilön lisätieto tekstinä. Kenttäkoodiksi asetetaan 504</w:t>
        </w:r>
        <w:r w:rsidR="006825AD">
          <w:t xml:space="preserve"> ja käyttäjän kirjaama lisätietoteksti annetaan näyttömuoto-osiossa.</w:t>
        </w:r>
      </w:ins>
    </w:p>
    <w:p w14:paraId="29AC0657" w14:textId="77777777" w:rsidR="006F5854" w:rsidRDefault="006F5854" w:rsidP="006F5854">
      <w:pPr>
        <w:rPr>
          <w:ins w:id="3562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6639A7" w14:paraId="6303C6E0" w14:textId="77777777" w:rsidTr="00664E46">
        <w:trPr>
          <w:ins w:id="3563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65" w:author="Tekijä"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6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67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määrittelyn versio, jonka mukaisesti entry tehty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34C29EB" w14:textId="3116149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69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3570" w:author="Tekijä">
                <w:r w:rsidRPr="00692F91" w:rsidDel="006A6404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6A640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2015.21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7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organizer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CLUSTER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7083CF1" w14:textId="04A2D498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7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1.2.246.6.12.2002.345.50</w:t>
              </w:r>
              <w:r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0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7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statusCode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active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7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toistuva rakanne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8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8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encounter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ENC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432BA1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ins w:id="358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8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501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1.2.246.6.12.2002.345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Terveydenhuollon ammattihenkilö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8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8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#OID1.2.246.10.1234567.11.2014.300.60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59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9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performer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9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assignedEntity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9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502 Ammattihenkilön yksilöivä tunniste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497994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59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121256-5678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5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60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505 Ammattihenkilön tunniste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EC4A01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0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123456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1.2.246.26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83EB96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0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nullFlavor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NA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95A46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0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503-Terveydenhuollon ammattinimike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5754758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0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E2D196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1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335479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ins w:id="36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1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 – tekninen CDA R2 rakennekoodisto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Ammattinimike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E0808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ins w:id="36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1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32261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1.2.246.537.6.74.2001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TK - Ammattiluokitus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Fysioterapeutit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1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1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translation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2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2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2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2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62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501-Ammattihenkilön nimi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1193EA7" w14:textId="77777777" w:rsidR="00692F91" w:rsidRPr="006639A7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2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     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Lauri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639A7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6639A7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30" w:author="Tekijä">
              <w:r w:rsidRPr="006639A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Liike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3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3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3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assignedEntity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3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performer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4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692F91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Ammattihenkilön lisätieto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4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4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F466C5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ins w:id="36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4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504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1.2.246.6.12.2002.345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Ammattihenkilön lisätieto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4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5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#OID1.2.246.10.1234567.11.2014.300.61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5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5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5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5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ED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5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5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692F9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692F9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#OID1.2.246.10.1234567.11.2014.300.61.1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5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60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62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64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encounter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66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68" w:author="Tekijä">
              <w:r w:rsidRPr="00692F9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organizer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77C10FF" w14:textId="1A040663" w:rsidR="006F5854" w:rsidRPr="00692F91" w:rsidDel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69" w:author="Tekijä"/>
                <w:del w:id="36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71" w:author="Tekijä"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92F9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</w:t>
              </w:r>
              <w:r w:rsidRPr="00692F9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3672" w:author="Tekijä">
                <w:r w:rsidR="006F5854"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="006F5854"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="006F5854"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DA4D4DC" w14:textId="12FF7889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73" w:author="Tekijä"/>
                <w:del w:id="36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75" w:author="Tekijä">
              <w:del w:id="367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määrittelyn versio, jonka mukaisesti entry tehty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3786EE0A" w14:textId="0BC51E87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77" w:author="Tekijä"/>
                <w:del w:id="36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79" w:author="Tekijä">
              <w:del w:id="368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templateId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1.2.246.777.11.2015.X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4E66C1AF" w14:textId="3DA7D358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81" w:author="Tekijä"/>
                <w:del w:id="36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83" w:author="Tekijä">
              <w:del w:id="368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encounter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ENC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7213E6C" w14:textId="7DFB882B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ins w:id="3685" w:author="Tekijä"/>
                <w:del w:id="36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87" w:author="Tekijä">
              <w:del w:id="368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501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Terveydenhuollon ammattihenkilö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3164ABFF" w14:textId="01AE97F3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89" w:author="Tekijä"/>
                <w:del w:id="36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91" w:author="Tekijä">
              <w:del w:id="369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E272BA7" w14:textId="07AFF308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93" w:author="Tekijä"/>
                <w:del w:id="36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95" w:author="Tekijä">
              <w:del w:id="369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#OID1.2.246.10.1234567.11.2014.300.59</w:delText>
                </w:r>
                <w:r w:rsidR="000D5548"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60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3FC29397" w14:textId="72039021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697" w:author="Tekijä"/>
                <w:del w:id="36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699" w:author="Tekijä">
              <w:del w:id="370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51DC0C8" w14:textId="7648AD9B" w:rsidR="00CE608E" w:rsidRPr="00692F91" w:rsidDel="00692F91" w:rsidRDefault="00CE608E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01" w:author="Tekijä"/>
                <w:del w:id="37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03" w:author="Tekijä">
              <w:del w:id="3704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&lt;!</w:delText>
                </w:r>
                <w:r w:rsidR="00930A20"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-- 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toistuva rakenne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26A4CD51" w14:textId="53345254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05" w:author="Tekijä"/>
                <w:del w:id="37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07" w:author="Tekijä">
              <w:del w:id="370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performer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B655E84" w14:textId="1ACAA82D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09" w:author="Tekijä"/>
                <w:del w:id="37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11" w:author="Tekijä">
              <w:del w:id="371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assignedEntity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AE7A960" w14:textId="613A37B5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13" w:author="Tekijä"/>
                <w:del w:id="37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15" w:author="Tekijä">
              <w:del w:id="371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502 Ammattihenkilön yksilöivä tunniste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44597CED" w14:textId="075A14BB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17" w:author="Tekijä"/>
                <w:del w:id="37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19" w:author="Tekijä">
              <w:del w:id="372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id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extension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121256-5678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1.2.246.21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381A5AA7" w14:textId="0A994C89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21" w:author="Tekijä"/>
                <w:del w:id="37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23" w:author="Tekijä">
              <w:del w:id="372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505 Ammattihenkilön tunniste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6614883D" w14:textId="2CE5A613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25" w:author="Tekijä"/>
                <w:del w:id="37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27" w:author="Tekijä">
              <w:del w:id="372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id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extension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123456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root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1.2.246.26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3CBB889E" w14:textId="79FBCF25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29" w:author="Tekijä"/>
                <w:del w:id="37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31" w:author="Tekijä">
              <w:del w:id="373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nullFlavor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NA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174E3ED" w14:textId="0B0ADA94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33" w:author="Tekijä"/>
                <w:del w:id="37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35" w:author="Tekijä">
              <w:del w:id="373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503-Terveydenhuollon ammattinimike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7C58BC5B" w14:textId="76F4761D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37" w:author="Tekijä"/>
                <w:del w:id="37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39" w:author="Tekijä">
              <w:del w:id="374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translation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33EF747" w14:textId="04C6893F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41" w:author="Tekijä"/>
                <w:del w:id="37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43" w:author="Tekijä">
              <w:del w:id="374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qualifier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1A14CB6" w14:textId="258E06C7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ind w:left="2272" w:hanging="2272"/>
              <w:jc w:val="left"/>
              <w:rPr>
                <w:ins w:id="3745" w:author="Tekijä"/>
                <w:del w:id="37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47" w:author="Tekijä">
              <w:del w:id="374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name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1.2.246.537.6.12.999.2003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Kanta-palvelut – tekninen CDA R2 rakennekoodisto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Ammattinimike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3408CDF1" w14:textId="2E68206A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ind w:left="2272" w:hanging="2272"/>
              <w:jc w:val="left"/>
              <w:rPr>
                <w:ins w:id="3749" w:author="Tekijä"/>
                <w:del w:id="37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51" w:author="Tekijä">
              <w:del w:id="375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32261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1.2.246.537.6.74.2001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TK - Ammattiluokitus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Fysioterapeutit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0D158A3" w14:textId="51EA2DFC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53" w:author="Tekijä"/>
                <w:del w:id="37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55" w:author="Tekijä">
              <w:del w:id="375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qualifier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A424700" w14:textId="4AA908C5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57" w:author="Tekijä"/>
                <w:del w:id="37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59" w:author="Tekijä">
              <w:del w:id="376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translation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BAA800D" w14:textId="4B51C6AD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61" w:author="Tekijä"/>
                <w:del w:id="37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63" w:author="Tekijä">
              <w:del w:id="376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6FF3D47" w14:textId="5712AADB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65" w:author="Tekijä"/>
                <w:del w:id="37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67" w:author="Tekijä">
              <w:del w:id="376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assignedPerson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8DE9C5E" w14:textId="48D9F359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69" w:author="Tekijä"/>
                <w:del w:id="37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71" w:author="Tekijä">
              <w:del w:id="377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F21983E" w14:textId="6122FBD8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73" w:author="Tekijä"/>
                <w:del w:id="37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75" w:author="Tekijä">
              <w:del w:id="377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501-Ammattihenkilön nimi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66DA510C" w14:textId="3012708E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77" w:author="Tekijä"/>
                <w:del w:id="37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79" w:author="Tekijä">
              <w:del w:id="378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given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Lauri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given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06420FC" w14:textId="22F941E7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81" w:author="Tekijä"/>
                <w:del w:id="37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83" w:author="Tekijä">
              <w:del w:id="378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family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Liike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family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C524566" w14:textId="252D6C0E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85" w:author="Tekijä"/>
                <w:del w:id="37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87" w:author="Tekijä">
              <w:del w:id="378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B3D62CC" w14:textId="11CA17E9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89" w:author="Tekijä"/>
                <w:del w:id="37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91" w:author="Tekijä">
              <w:del w:id="379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assignedPerson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D0418FA" w14:textId="7D8697AF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93" w:author="Tekijä"/>
                <w:del w:id="37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95" w:author="Tekijä">
              <w:del w:id="379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assignedEntity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213F2C2D" w14:textId="721E8F09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797" w:author="Tekijä"/>
                <w:del w:id="37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799" w:author="Tekijä">
              <w:del w:id="380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performer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60045B8" w14:textId="5835037E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01" w:author="Tekijä"/>
                <w:del w:id="38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03" w:author="Tekijä">
              <w:del w:id="3804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Ammattihenkilön lisätieto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437F839A" w14:textId="21F066CA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05" w:author="Tekijä"/>
                <w:del w:id="38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07" w:author="Tekijä">
              <w:del w:id="3808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DE88A08" w14:textId="2BE04546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09" w:author="Tekijä"/>
                <w:del w:id="38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11" w:author="Tekijä">
              <w:del w:id="381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D041BA4" w14:textId="67A1E427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ins w:id="3813" w:author="Tekijä"/>
                <w:del w:id="38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15" w:author="Tekijä">
              <w:del w:id="381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504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Ammattihenkilön lisätieto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11A5280A" w14:textId="61F3E452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17" w:author="Tekijä"/>
                <w:del w:id="38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19" w:author="Tekijä">
              <w:del w:id="382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7FDC9B9" w14:textId="07D7F5EF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21" w:author="Tekijä"/>
                <w:del w:id="38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23" w:author="Tekijä">
              <w:del w:id="382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#OID1.2.246.10.1234567.11.2014.300.61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2E3079A0" w14:textId="505C3441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25" w:author="Tekijä"/>
                <w:del w:id="38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27" w:author="Tekijä">
              <w:del w:id="382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4B6CA8A" w14:textId="23689BF5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29" w:author="Tekijä"/>
                <w:del w:id="38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31" w:author="Tekijä">
              <w:del w:id="383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xsi:type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ED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4384DAB0" w14:textId="25B883E4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33" w:author="Tekijä"/>
                <w:del w:id="38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35" w:author="Tekijä">
              <w:del w:id="383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#OID1.2.246.10.1234567.11.2014.300.61.1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AC66183" w14:textId="3123012C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37" w:author="Tekijä"/>
                <w:del w:id="38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39" w:author="Tekijä">
              <w:del w:id="384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797B4B0" w14:textId="4DF0CC68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41" w:author="Tekijä"/>
                <w:del w:id="38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43" w:author="Tekijä">
              <w:del w:id="3844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1FB6C19" w14:textId="78312C92" w:rsidR="000D5548" w:rsidRPr="00692F91" w:rsidDel="00692F91" w:rsidRDefault="000D5548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45" w:author="Tekijä"/>
                <w:del w:id="38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47" w:author="Tekijä">
              <w:del w:id="3848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F8E8FD8" w14:textId="2D741060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49" w:author="Tekijä"/>
                <w:del w:id="38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51" w:author="Tekijä">
              <w:del w:id="385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  <w:r w:rsidRPr="00692F91" w:rsidDel="00692F91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Ammattihenkilön lisätieto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6B310E9C" w14:textId="30254246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53" w:author="Tekijä"/>
                <w:del w:id="38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55" w:author="Tekijä">
              <w:del w:id="385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typeCode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COMP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40A58E7" w14:textId="7BF71D2B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57" w:author="Tekijä"/>
                <w:del w:id="38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59" w:author="Tekijä">
              <w:del w:id="386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classCode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OBS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moodCode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EVN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2C0174DB" w14:textId="5067D107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ins w:id="3861" w:author="Tekijä"/>
                <w:del w:id="38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63" w:author="Tekijä">
              <w:del w:id="386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504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1.2.246.6.12.2002.345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displayName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Ammattihenkilön lisätieto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4EECAE5B" w14:textId="2F9C3BE4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65" w:author="Tekijä"/>
                <w:del w:id="38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67" w:author="Tekijä">
              <w:del w:id="386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8E9A6C2" w14:textId="0170FA81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69" w:author="Tekijä"/>
                <w:del w:id="38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71" w:author="Tekijä">
              <w:del w:id="3872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reference</w:delText>
                </w:r>
                <w:r w:rsidRPr="00692F91" w:rsidDel="00692F91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692F91" w:rsidDel="00692F91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value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#OID1.2.246.10.1234567.11.2014.300.60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66AF482D" w14:textId="181441DB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73" w:author="Tekijä"/>
                <w:del w:id="38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75" w:author="Tekijä">
              <w:del w:id="3876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D70CF2B" w14:textId="4E94CAFE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77" w:author="Tekijä"/>
                <w:del w:id="387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79" w:author="Tekijä">
              <w:del w:id="3880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observation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BC8A93F" w14:textId="4D7660FF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81" w:author="Tekijä"/>
                <w:del w:id="38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83" w:author="Tekijä">
              <w:del w:id="3884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entryRelationship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C119CD7" w14:textId="04F46F68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85" w:author="Tekijä"/>
                <w:del w:id="38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87" w:author="Tekijä">
              <w:del w:id="3888" w:author="Tekijä">
                <w:r w:rsidRPr="00692F91" w:rsidDel="00692F9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encounter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ABAE4D5" w14:textId="241647E1" w:rsidR="006F5854" w:rsidRPr="00692F91" w:rsidDel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89" w:author="Tekijä"/>
                <w:del w:id="38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891" w:author="Tekijä">
              <w:del w:id="3892" w:author="Tekijä"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92F91" w:rsidDel="00692F91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entry</w:delText>
                </w:r>
                <w:r w:rsidRPr="00692F91" w:rsidDel="00692F91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EE99B9D" w14:textId="77777777" w:rsidR="006F5854" w:rsidRPr="00692F91" w:rsidRDefault="006F5854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ins w:id="38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46FE78" w14:textId="77777777" w:rsidR="0048182A" w:rsidRDefault="0048182A">
      <w:r>
        <w:separator/>
      </w:r>
    </w:p>
  </w:endnote>
  <w:endnote w:type="continuationSeparator" w:id="0">
    <w:p w14:paraId="44E6B859" w14:textId="77777777" w:rsidR="0048182A" w:rsidRDefault="0048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6CC1E" w14:textId="77777777" w:rsidR="00EF3051" w:rsidRDefault="00EF3051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A6FC2" w14:textId="77777777" w:rsidR="00EF3051" w:rsidRPr="00F955CF" w:rsidRDefault="00EF3051">
    <w:pPr>
      <w:pStyle w:val="Alatunniste"/>
      <w:rPr>
        <w:rPrChange w:id="3906" w:author="Tekijä">
          <w:rPr>
            <w:lang w:val="en-US"/>
          </w:rPr>
        </w:rPrChange>
      </w:rPr>
    </w:pPr>
    <w:r w:rsidRPr="00F955CF">
      <w:rPr>
        <w:rPrChange w:id="3907" w:author="Tekijä">
          <w:rPr>
            <w:lang w:val="en-US"/>
          </w:rPr>
        </w:rPrChange>
      </w:rPr>
      <w:t xml:space="preserve">_______________________________________________________________________________________________   </w:t>
    </w:r>
  </w:p>
  <w:p w14:paraId="3C9E557F" w14:textId="5F00372A" w:rsidR="00EF3051" w:rsidRPr="006532AD" w:rsidRDefault="00EF3051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ins w:id="3908" w:author="Tekijä">
      <w:r>
        <w:t>Kanta_Terveys-ja-hoitosuunnitelma_v1_20_track</w:t>
      </w:r>
    </w:ins>
    <w:r>
      <w:fldChar w:fldCharType="end"/>
    </w:r>
    <w:r>
      <w:t xml:space="preserve">                            </w:t>
    </w:r>
    <w:ins w:id="3909" w:author="Tekijä">
      <w:r>
        <w:t xml:space="preserve">       </w:t>
      </w:r>
    </w:ins>
    <w:r>
      <w:t xml:space="preserve">                  </w:t>
    </w:r>
    <w:r w:rsidRPr="002B0A51">
      <w:t>URN:OID:</w:t>
    </w:r>
    <w:r w:rsidRPr="006532AD">
      <w:t xml:space="preserve"> </w:t>
    </w:r>
    <w:fldSimple w:instr=" DOCPROPERTY  OID  \* MERGEFORMAT ">
      <w:ins w:id="3910" w:author="Tekijä">
        <w:r>
          <w:t>1.2.246.777.11.2015.21</w:t>
        </w:r>
      </w:ins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E10A" w14:textId="77777777" w:rsidR="00EF3051" w:rsidRDefault="00EF30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1E37D" w14:textId="77777777" w:rsidR="0048182A" w:rsidRDefault="0048182A">
      <w:r>
        <w:separator/>
      </w:r>
    </w:p>
  </w:footnote>
  <w:footnote w:type="continuationSeparator" w:id="0">
    <w:p w14:paraId="4576FFF3" w14:textId="77777777" w:rsidR="0048182A" w:rsidRDefault="00481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E0F84" w14:textId="3FFF2289" w:rsidR="00EF3051" w:rsidRDefault="00EF3051" w:rsidP="00532BF4">
    <w:pPr>
      <w:pStyle w:val="Yltunniste"/>
      <w:tabs>
        <w:tab w:val="left" w:pos="7797"/>
      </w:tabs>
    </w:pPr>
    <w:ins w:id="5" w:author="Tekijä">
      <w:r>
        <w:rPr>
          <w:lang w:eastAsia="fi-FI"/>
        </w:rPr>
        <w:drawing>
          <wp:inline distT="0" distB="0" distL="0" distR="0" wp14:anchorId="36B93B23" wp14:editId="0C992130">
            <wp:extent cx="1732883" cy="632460"/>
            <wp:effectExtent l="0" t="0" r="1270" b="0"/>
            <wp:docPr id="33" name="Kuv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KanTa_FI_RGB.pn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543" cy="64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F3051" w14:paraId="5AAF3F4C" w14:textId="77777777">
      <w:tc>
        <w:tcPr>
          <w:tcW w:w="2694" w:type="dxa"/>
        </w:tcPr>
        <w:p w14:paraId="4ADA2210" w14:textId="77777777" w:rsidR="00EF3051" w:rsidRDefault="00EF3051"/>
      </w:tc>
      <w:tc>
        <w:tcPr>
          <w:tcW w:w="1051" w:type="dxa"/>
        </w:tcPr>
        <w:p w14:paraId="2D59ADCF" w14:textId="77777777" w:rsidR="00EF3051" w:rsidRDefault="00EF3051"/>
      </w:tc>
      <w:tc>
        <w:tcPr>
          <w:tcW w:w="3201" w:type="dxa"/>
        </w:tcPr>
        <w:p w14:paraId="646DAA8D" w14:textId="77777777" w:rsidR="00EF3051" w:rsidRDefault="00EF3051">
          <w:r>
            <w:t>Terveys- ja hoitosuunnitelma</w:t>
          </w:r>
        </w:p>
      </w:tc>
      <w:tc>
        <w:tcPr>
          <w:tcW w:w="1418" w:type="dxa"/>
        </w:tcPr>
        <w:p w14:paraId="5E34C095" w14:textId="77777777" w:rsidR="00EF3051" w:rsidRDefault="00EF3051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EF3051" w:rsidRDefault="00EF3051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F3051" w14:paraId="50595BFC" w14:textId="77777777">
      <w:tc>
        <w:tcPr>
          <w:tcW w:w="2694" w:type="dxa"/>
        </w:tcPr>
        <w:p w14:paraId="101C2672" w14:textId="77777777" w:rsidR="00EF3051" w:rsidRDefault="00EF3051"/>
      </w:tc>
      <w:tc>
        <w:tcPr>
          <w:tcW w:w="1051" w:type="dxa"/>
        </w:tcPr>
        <w:p w14:paraId="22FBA31B" w14:textId="77777777" w:rsidR="00EF3051" w:rsidRDefault="00EF3051"/>
      </w:tc>
      <w:tc>
        <w:tcPr>
          <w:tcW w:w="3201" w:type="dxa"/>
        </w:tcPr>
        <w:p w14:paraId="2AAD056C" w14:textId="77777777" w:rsidR="00EF3051" w:rsidRDefault="00F656A8">
          <w:fldSimple w:instr=" SUBJECT  \* MERGEFORMAT ">
            <w:r w:rsidR="00EF3051"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EF3051" w:rsidRDefault="00EF3051"/>
      </w:tc>
      <w:tc>
        <w:tcPr>
          <w:tcW w:w="999" w:type="dxa"/>
        </w:tcPr>
        <w:p w14:paraId="3A7C5F1B" w14:textId="77777777" w:rsidR="00EF3051" w:rsidRDefault="00EF3051"/>
      </w:tc>
    </w:tr>
    <w:tr w:rsidR="00EF3051" w14:paraId="7D66B03E" w14:textId="77777777">
      <w:tc>
        <w:tcPr>
          <w:tcW w:w="2694" w:type="dxa"/>
        </w:tcPr>
        <w:p w14:paraId="0F2AAFD6" w14:textId="77777777" w:rsidR="00EF3051" w:rsidRDefault="00EF3051"/>
      </w:tc>
      <w:tc>
        <w:tcPr>
          <w:tcW w:w="1051" w:type="dxa"/>
        </w:tcPr>
        <w:p w14:paraId="73A85DAF" w14:textId="77777777" w:rsidR="00EF3051" w:rsidRDefault="00EF3051"/>
      </w:tc>
      <w:tc>
        <w:tcPr>
          <w:tcW w:w="3201" w:type="dxa"/>
        </w:tcPr>
        <w:p w14:paraId="1D1F0494" w14:textId="77777777" w:rsidR="00EF3051" w:rsidRDefault="00EF3051"/>
      </w:tc>
      <w:tc>
        <w:tcPr>
          <w:tcW w:w="1418" w:type="dxa"/>
        </w:tcPr>
        <w:p w14:paraId="49FF5AF0" w14:textId="77777777" w:rsidR="00EF3051" w:rsidRDefault="00EF3051"/>
      </w:tc>
      <w:tc>
        <w:tcPr>
          <w:tcW w:w="999" w:type="dxa"/>
        </w:tcPr>
        <w:p w14:paraId="6450735D" w14:textId="77777777" w:rsidR="00EF3051" w:rsidRDefault="00EF3051"/>
      </w:tc>
    </w:tr>
    <w:tr w:rsidR="00EF3051" w14:paraId="47ADE90D" w14:textId="77777777">
      <w:tc>
        <w:tcPr>
          <w:tcW w:w="2694" w:type="dxa"/>
        </w:tcPr>
        <w:p w14:paraId="67842538" w14:textId="77777777" w:rsidR="00EF3051" w:rsidRDefault="00EF3051"/>
      </w:tc>
      <w:tc>
        <w:tcPr>
          <w:tcW w:w="1051" w:type="dxa"/>
        </w:tcPr>
        <w:p w14:paraId="5394C85C" w14:textId="77777777" w:rsidR="00EF3051" w:rsidRDefault="00EF3051"/>
      </w:tc>
      <w:tc>
        <w:tcPr>
          <w:tcW w:w="3201" w:type="dxa"/>
        </w:tcPr>
        <w:p w14:paraId="0DD7444C" w14:textId="77777777" w:rsidR="00EF3051" w:rsidRDefault="00EF3051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6" w:author="Tekijä">
            <w:r w:rsidR="006639A7">
              <w:rPr>
                <w:noProof/>
              </w:rPr>
              <w:t>11.06.2015</w:t>
            </w:r>
            <w:del w:id="7" w:author="Tekijä">
              <w:r w:rsidR="005345AE" w:rsidDel="006639A7">
                <w:rPr>
                  <w:noProof/>
                </w:rPr>
                <w:delText>11.06.2015</w:delText>
              </w:r>
              <w:r w:rsidDel="006639A7">
                <w:rPr>
                  <w:noProof/>
                </w:rPr>
                <w:delText>07.05.201506.05.201522.04.201521.04.201520.04.201517.04.201519.03.201519.03.201519.03.201519.03.201519.03.201513.03.201511.03.201526.02.201525.02.201525.02.201525.02.201524.02.201520.02.201529.01.201529.01.201516.08.2013</w:delText>
              </w:r>
            </w:del>
          </w:ins>
          <w:del w:id="8" w:author="Tekijä">
            <w:r w:rsidDel="006639A7">
              <w:rPr>
                <w:noProof/>
              </w:rPr>
              <w:delText>24.07.2013</w:delText>
            </w:r>
          </w:del>
          <w:r>
            <w:fldChar w:fldCharType="end"/>
          </w:r>
        </w:p>
      </w:tc>
      <w:tc>
        <w:tcPr>
          <w:tcW w:w="1418" w:type="dxa"/>
        </w:tcPr>
        <w:p w14:paraId="1663C70B" w14:textId="77777777" w:rsidR="00EF3051" w:rsidRDefault="00F656A8">
          <w:fldSimple w:instr=" FILENAME  \* LOWER ">
            <w:r w:rsidR="00EF3051">
              <w:rPr>
                <w:noProof/>
              </w:rPr>
              <w:t>kanta_terveys-ja-hoitosuunnitelma_v1_0.doc</w:t>
            </w:r>
          </w:fldSimple>
        </w:p>
      </w:tc>
      <w:tc>
        <w:tcPr>
          <w:tcW w:w="999" w:type="dxa"/>
        </w:tcPr>
        <w:p w14:paraId="0CD7A3A7" w14:textId="77777777" w:rsidR="00EF3051" w:rsidRDefault="00EF3051"/>
      </w:tc>
    </w:tr>
  </w:tbl>
  <w:p w14:paraId="75D27814" w14:textId="77777777" w:rsidR="00EF3051" w:rsidRDefault="00EF3051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0380" w14:textId="77777777" w:rsidR="00EF3051" w:rsidRDefault="00EF3051">
    <w:pPr>
      <w:pStyle w:val="Yltunniste"/>
    </w:pPr>
  </w:p>
  <w:p w14:paraId="04A414EE" w14:textId="77777777" w:rsidR="00EF3051" w:rsidRDefault="00EF3051"/>
  <w:p w14:paraId="25C39041" w14:textId="77777777" w:rsidR="00EF3051" w:rsidRDefault="00EF305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EF3051" w14:paraId="07821C3F" w14:textId="77777777">
      <w:trPr>
        <w:cantSplit/>
      </w:trPr>
      <w:tc>
        <w:tcPr>
          <w:tcW w:w="3544" w:type="dxa"/>
          <w:vMerge w:val="restart"/>
        </w:tcPr>
        <w:p w14:paraId="4423441D" w14:textId="5142EEA5" w:rsidR="00EF3051" w:rsidRDefault="00EF3051" w:rsidP="00C2517B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ins w:id="3894" w:author="Tekijä">
            <w:r>
              <w:rPr>
                <w:lang w:eastAsia="fi-FI"/>
              </w:rPr>
              <w:drawing>
                <wp:inline distT="0" distB="0" distL="0" distR="0" wp14:anchorId="0FCA1ACB" wp14:editId="5D75CE10">
                  <wp:extent cx="1014968" cy="370325"/>
                  <wp:effectExtent l="0" t="0" r="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Ta_FI_RGB.png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815" cy="375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ins>
          <w:del w:id="3895" w:author="Tekijä">
            <w:r w:rsidDel="00C2517B">
              <w:rPr>
                <w:lang w:eastAsia="fi-FI"/>
              </w:rPr>
              <w:drawing>
                <wp:inline distT="0" distB="0" distL="0" distR="0" wp14:anchorId="2FD50585" wp14:editId="1A417A23">
                  <wp:extent cx="762000" cy="200025"/>
                  <wp:effectExtent l="0" t="0" r="0" b="9525"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del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EF3051" w:rsidRDefault="00EF3051">
          <w:pPr>
            <w:pStyle w:val="Yltunniste"/>
            <w:jc w:val="left"/>
            <w:rPr>
              <w:ins w:id="3896" w:author="Tekijä"/>
            </w:rPr>
            <w:pPrChange w:id="3897" w:author="Tekijä">
              <w:pPr>
                <w:pStyle w:val="Yltunniste"/>
              </w:pPr>
            </w:pPrChange>
          </w:pPr>
          <w:ins w:id="3898" w:author="Tekijä">
            <w:r>
              <w:t>Potilastiedon arkiston HL7 rajapintamäärittelyt</w:t>
            </w:r>
          </w:ins>
        </w:p>
        <w:p w14:paraId="44EC888D" w14:textId="77777777" w:rsidR="00EF3051" w:rsidRDefault="00EF3051" w:rsidP="00532BF4">
          <w:pPr>
            <w:pStyle w:val="Yltunniste"/>
          </w:pPr>
        </w:p>
      </w:tc>
      <w:tc>
        <w:tcPr>
          <w:tcW w:w="1843" w:type="dxa"/>
        </w:tcPr>
        <w:p w14:paraId="413F7246" w14:textId="77777777" w:rsidR="00EF3051" w:rsidRDefault="00EF3051" w:rsidP="008E042A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3899" w:author="Tekijä">
            <w:r>
              <w:fldChar w:fldCharType="begin"/>
            </w:r>
            <w:r>
              <w:instrText xml:space="preserve"> DOCPROPERTY  Versio  \* MERGEFORMAT </w:instrText>
            </w:r>
          </w:ins>
          <w:r>
            <w:fldChar w:fldCharType="separate"/>
          </w:r>
          <w:ins w:id="3900" w:author="Tekijä">
            <w:r>
              <w:t>1.20</w:t>
            </w:r>
            <w:r>
              <w:fldChar w:fldCharType="end"/>
            </w:r>
          </w:ins>
        </w:p>
      </w:tc>
      <w:tc>
        <w:tcPr>
          <w:tcW w:w="850" w:type="dxa"/>
        </w:tcPr>
        <w:p w14:paraId="3A0FB43B" w14:textId="77777777" w:rsidR="00EF3051" w:rsidRDefault="00EF3051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6639A7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6639A7">
            <w:rPr>
              <w:rStyle w:val="Sivunumero"/>
            </w:rPr>
            <w:t>42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F3051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EF3051" w:rsidRDefault="00EF3051">
          <w:pPr>
            <w:pStyle w:val="Yltunniste"/>
          </w:pPr>
        </w:p>
      </w:tc>
      <w:tc>
        <w:tcPr>
          <w:tcW w:w="3402" w:type="dxa"/>
        </w:tcPr>
        <w:p w14:paraId="117A66AB" w14:textId="77777777" w:rsidR="00EF3051" w:rsidRDefault="00EF3051" w:rsidP="00906738">
          <w:pPr>
            <w:pStyle w:val="Yltunniste"/>
            <w:ind w:left="1136" w:hanging="1136"/>
            <w:rPr>
              <w:ins w:id="3901" w:author="Tekijä"/>
            </w:rPr>
          </w:pPr>
          <w:ins w:id="3902" w:author="Tekijä">
            <w:r>
              <w:t>Dokumentti: Terveys- ja hoito-</w:t>
            </w:r>
          </w:ins>
        </w:p>
        <w:p w14:paraId="1FC178D4" w14:textId="77777777" w:rsidR="00EF3051" w:rsidRDefault="00EF3051">
          <w:pPr>
            <w:pStyle w:val="Yltunniste"/>
            <w:jc w:val="left"/>
            <w:pPrChange w:id="3903" w:author="Tekijä">
              <w:pPr>
                <w:pStyle w:val="Yltunniste"/>
              </w:pPr>
            </w:pPrChange>
          </w:pPr>
          <w:ins w:id="3904" w:author="Tekijä">
            <w:r>
              <w:t>suunnitelma</w:t>
            </w:r>
          </w:ins>
        </w:p>
      </w:tc>
      <w:tc>
        <w:tcPr>
          <w:tcW w:w="1843" w:type="dxa"/>
        </w:tcPr>
        <w:p w14:paraId="5C451429" w14:textId="77777777" w:rsidR="00EF3051" w:rsidRDefault="00EF3051">
          <w:pPr>
            <w:pStyle w:val="Yltunniste"/>
            <w:jc w:val="center"/>
          </w:pPr>
        </w:p>
        <w:p w14:paraId="61235D1B" w14:textId="5E93A410" w:rsidR="00EF3051" w:rsidRDefault="00EF3051" w:rsidP="00FF3D59">
          <w:pPr>
            <w:pStyle w:val="Yltunniste"/>
            <w:jc w:val="center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DOCPROPERTY  Versiopäivä  \* MERGEFORMAT </w:instrText>
          </w:r>
          <w:r>
            <w:rPr>
              <w:rStyle w:val="Sivunumero"/>
            </w:rPr>
            <w:fldChar w:fldCharType="separate"/>
          </w:r>
          <w:ins w:id="3905" w:author="Tekijä">
            <w:r>
              <w:rPr>
                <w:rStyle w:val="Sivunumero"/>
              </w:rPr>
              <w:t>12.6.2015</w:t>
            </w:r>
          </w:ins>
          <w:r>
            <w:rPr>
              <w:rStyle w:val="Sivunumero"/>
            </w:rPr>
            <w:fldChar w:fldCharType="end"/>
          </w:r>
        </w:p>
      </w:tc>
      <w:tc>
        <w:tcPr>
          <w:tcW w:w="850" w:type="dxa"/>
        </w:tcPr>
        <w:p w14:paraId="24B7CA73" w14:textId="77777777" w:rsidR="00EF3051" w:rsidRDefault="00EF3051">
          <w:pPr>
            <w:pStyle w:val="Yltunniste"/>
          </w:pPr>
        </w:p>
      </w:tc>
    </w:tr>
  </w:tbl>
  <w:p w14:paraId="21E2B0A6" w14:textId="77777777" w:rsidR="00EF3051" w:rsidRDefault="00EF3051" w:rsidP="002012A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F3051" w14:paraId="025BB930" w14:textId="77777777">
      <w:tc>
        <w:tcPr>
          <w:tcW w:w="2694" w:type="dxa"/>
        </w:tcPr>
        <w:p w14:paraId="16AC801C" w14:textId="77777777" w:rsidR="00EF3051" w:rsidRDefault="00EF3051"/>
      </w:tc>
      <w:tc>
        <w:tcPr>
          <w:tcW w:w="1051" w:type="dxa"/>
        </w:tcPr>
        <w:p w14:paraId="72BB7C33" w14:textId="77777777" w:rsidR="00EF3051" w:rsidRDefault="00EF3051"/>
      </w:tc>
      <w:tc>
        <w:tcPr>
          <w:tcW w:w="3201" w:type="dxa"/>
        </w:tcPr>
        <w:p w14:paraId="1D989C0D" w14:textId="77777777" w:rsidR="00EF3051" w:rsidRDefault="00EF3051"/>
      </w:tc>
      <w:tc>
        <w:tcPr>
          <w:tcW w:w="1418" w:type="dxa"/>
        </w:tcPr>
        <w:p w14:paraId="02A76B61" w14:textId="77777777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EF3051" w:rsidRDefault="00EF3051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EF3051" w14:paraId="486F8518" w14:textId="77777777">
      <w:tc>
        <w:tcPr>
          <w:tcW w:w="2694" w:type="dxa"/>
        </w:tcPr>
        <w:p w14:paraId="13DC09BB" w14:textId="77777777" w:rsidR="00EF3051" w:rsidRDefault="00EF3051"/>
      </w:tc>
      <w:tc>
        <w:tcPr>
          <w:tcW w:w="1051" w:type="dxa"/>
        </w:tcPr>
        <w:p w14:paraId="7B6E139D" w14:textId="77777777" w:rsidR="00EF3051" w:rsidRDefault="00EF3051"/>
      </w:tc>
      <w:tc>
        <w:tcPr>
          <w:tcW w:w="3201" w:type="dxa"/>
        </w:tcPr>
        <w:p w14:paraId="48F36638" w14:textId="77777777" w:rsidR="00EF3051" w:rsidRDefault="00F656A8">
          <w:fldSimple w:instr=" SUBJECT  \* MERGEFORMAT ">
            <w:r w:rsidR="00EF3051"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EF3051" w:rsidRDefault="00EF3051"/>
      </w:tc>
      <w:tc>
        <w:tcPr>
          <w:tcW w:w="999" w:type="dxa"/>
        </w:tcPr>
        <w:p w14:paraId="2E6DE178" w14:textId="77777777" w:rsidR="00EF3051" w:rsidRDefault="00EF3051"/>
      </w:tc>
    </w:tr>
    <w:tr w:rsidR="00EF3051" w14:paraId="5C3C39DE" w14:textId="77777777">
      <w:tc>
        <w:tcPr>
          <w:tcW w:w="2694" w:type="dxa"/>
        </w:tcPr>
        <w:p w14:paraId="7951D503" w14:textId="77777777" w:rsidR="00EF3051" w:rsidRDefault="00EF3051"/>
      </w:tc>
      <w:tc>
        <w:tcPr>
          <w:tcW w:w="1051" w:type="dxa"/>
        </w:tcPr>
        <w:p w14:paraId="5365D87D" w14:textId="77777777" w:rsidR="00EF3051" w:rsidRDefault="00EF3051"/>
      </w:tc>
      <w:tc>
        <w:tcPr>
          <w:tcW w:w="3201" w:type="dxa"/>
        </w:tcPr>
        <w:p w14:paraId="052F0BC1" w14:textId="77777777" w:rsidR="00EF3051" w:rsidRDefault="00EF3051"/>
      </w:tc>
      <w:tc>
        <w:tcPr>
          <w:tcW w:w="1418" w:type="dxa"/>
        </w:tcPr>
        <w:p w14:paraId="78E2A481" w14:textId="77777777" w:rsidR="00EF3051" w:rsidRDefault="00EF3051"/>
      </w:tc>
      <w:tc>
        <w:tcPr>
          <w:tcW w:w="999" w:type="dxa"/>
        </w:tcPr>
        <w:p w14:paraId="29CDEE50" w14:textId="77777777" w:rsidR="00EF3051" w:rsidRDefault="00EF3051"/>
      </w:tc>
    </w:tr>
    <w:tr w:rsidR="00EF3051" w14:paraId="159E9393" w14:textId="77777777">
      <w:tc>
        <w:tcPr>
          <w:tcW w:w="2694" w:type="dxa"/>
        </w:tcPr>
        <w:p w14:paraId="0D84EC71" w14:textId="77777777" w:rsidR="00EF3051" w:rsidRDefault="00EF3051"/>
      </w:tc>
      <w:tc>
        <w:tcPr>
          <w:tcW w:w="1051" w:type="dxa"/>
        </w:tcPr>
        <w:p w14:paraId="3F6F6904" w14:textId="77777777" w:rsidR="00EF3051" w:rsidRDefault="00EF3051"/>
      </w:tc>
      <w:tc>
        <w:tcPr>
          <w:tcW w:w="3201" w:type="dxa"/>
        </w:tcPr>
        <w:p w14:paraId="301CA09C" w14:textId="77777777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3911" w:author="Tekijä">
            <w:r w:rsidR="006639A7">
              <w:rPr>
                <w:noProof/>
                <w:sz w:val="20"/>
              </w:rPr>
              <w:t>11.06.2015</w:t>
            </w:r>
            <w:del w:id="3912" w:author="Tekijä">
              <w:r w:rsidR="005345AE" w:rsidDel="006639A7">
                <w:rPr>
                  <w:noProof/>
                  <w:sz w:val="20"/>
                </w:rPr>
                <w:delText>11.06.2015</w:delText>
              </w:r>
              <w:r w:rsidDel="006639A7">
                <w:rPr>
                  <w:noProof/>
                  <w:sz w:val="20"/>
                </w:rPr>
                <w:delText>07.05.201506.05.201522.04.201521.04.201520.04.201517.04.201519.03.201519.03.201519.03.201519.03.201519.03.201513.03.201511.03.201526.02.201525.02.201525.02.201525.02.201524.02.201520.02.201529.01.201529.01.201516.08.2013</w:delText>
              </w:r>
            </w:del>
          </w:ins>
          <w:del w:id="3913" w:author="Tekijä">
            <w:r w:rsidDel="006639A7">
              <w:rPr>
                <w:noProof/>
                <w:sz w:val="20"/>
              </w:rPr>
              <w:delText>24.07.2013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EF3051" w:rsidRDefault="00EF30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EF3051" w:rsidRDefault="00EF3051"/>
      </w:tc>
    </w:tr>
  </w:tbl>
  <w:p w14:paraId="7F9032E2" w14:textId="77777777" w:rsidR="00EF3051" w:rsidRDefault="00EF3051">
    <w:pPr>
      <w:spacing w:before="120"/>
    </w:pPr>
  </w:p>
  <w:p w14:paraId="59FD090D" w14:textId="77777777" w:rsidR="00EF3051" w:rsidRDefault="00EF3051"/>
  <w:p w14:paraId="5B5128CA" w14:textId="77777777" w:rsidR="00EF3051" w:rsidRDefault="00EF30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6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24"/>
  </w:num>
  <w:num w:numId="5">
    <w:abstractNumId w:val="10"/>
  </w:num>
  <w:num w:numId="6">
    <w:abstractNumId w:val="19"/>
  </w:num>
  <w:num w:numId="7">
    <w:abstractNumId w:val="26"/>
  </w:num>
  <w:num w:numId="8">
    <w:abstractNumId w:val="2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5"/>
  </w:num>
  <w:num w:numId="12">
    <w:abstractNumId w:val="12"/>
  </w:num>
  <w:num w:numId="13">
    <w:abstractNumId w:val="16"/>
  </w:num>
  <w:num w:numId="14">
    <w:abstractNumId w:val="21"/>
  </w:num>
  <w:num w:numId="15">
    <w:abstractNumId w:val="11"/>
  </w:num>
  <w:num w:numId="16">
    <w:abstractNumId w:val="22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23"/>
  </w:num>
  <w:num w:numId="2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trackRevisions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519F"/>
    <w:rsid w:val="00085306"/>
    <w:rsid w:val="0008684C"/>
    <w:rsid w:val="00087408"/>
    <w:rsid w:val="00087BE5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647A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5665"/>
    <w:rsid w:val="001C5BF8"/>
    <w:rsid w:val="001C6910"/>
    <w:rsid w:val="001C6E32"/>
    <w:rsid w:val="001C72CD"/>
    <w:rsid w:val="001D124C"/>
    <w:rsid w:val="001D2D3B"/>
    <w:rsid w:val="001D3062"/>
    <w:rsid w:val="001D394F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6028"/>
    <w:rsid w:val="00426CE3"/>
    <w:rsid w:val="004332F0"/>
    <w:rsid w:val="00433929"/>
    <w:rsid w:val="00433EE7"/>
    <w:rsid w:val="0043640E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182A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5AE"/>
    <w:rsid w:val="00534F41"/>
    <w:rsid w:val="005376AC"/>
    <w:rsid w:val="00540877"/>
    <w:rsid w:val="00541335"/>
    <w:rsid w:val="00541DA5"/>
    <w:rsid w:val="005458F4"/>
    <w:rsid w:val="0054683D"/>
    <w:rsid w:val="00546C58"/>
    <w:rsid w:val="00547113"/>
    <w:rsid w:val="00547A5D"/>
    <w:rsid w:val="00552A51"/>
    <w:rsid w:val="00552C32"/>
    <w:rsid w:val="005532A4"/>
    <w:rsid w:val="00553969"/>
    <w:rsid w:val="00555686"/>
    <w:rsid w:val="00560840"/>
    <w:rsid w:val="00560E50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39A7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56A8"/>
    <w:rsid w:val="00F660F8"/>
    <w:rsid w:val="00F6763B"/>
    <w:rsid w:val="00F72236"/>
    <w:rsid w:val="00F742C0"/>
    <w:rsid w:val="00F74A63"/>
    <w:rsid w:val="00F76A02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392D0-116A-443A-9B0C-DDF53C5654E8}">
  <ds:schemaRefs>
    <ds:schemaRef ds:uri="http://schemas.microsoft.com/office/2006/metadata/properties"/>
    <ds:schemaRef ds:uri="http://schemas.microsoft.com/office/infopath/2007/PartnerControls"/>
    <ds:schemaRef ds:uri="c03eac6e-1c06-4e0e-9a8b-77f41e736786"/>
  </ds:schemaRefs>
</ds:datastoreItem>
</file>

<file path=customXml/itemProps3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C849C9-CFCA-494E-84E6-49837F81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9338</Words>
  <Characters>75641</Characters>
  <Application>Microsoft Office Word</Application>
  <DocSecurity>0</DocSecurity>
  <Lines>630</Lines>
  <Paragraphs>169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65</vt:i4>
      </vt:variant>
    </vt:vector>
  </HeadingPairs>
  <TitlesOfParts>
    <vt:vector size="66" baseType="lpstr">
      <vt:lpstr>THS</vt:lpstr>
      <vt:lpstr/>
      <vt:lpstr/>
      <vt:lpstr>SISÄLLYSLUETTELO</vt:lpstr>
      <vt:lpstr/>
      <vt:lpstr>JOHDANTO</vt:lpstr>
      <vt:lpstr>    Työn tausta</vt:lpstr>
      <vt:lpstr>    Määrittelyn tavoite</vt:lpstr>
      <vt:lpstr>    Semanttinen tausta ja reunaehdot</vt:lpstr>
      <vt:lpstr>    Suhde ydintietoihin</vt:lpstr>
      <vt:lpstr>    Rajaukset ja oletukset</vt:lpstr>
      <vt:lpstr>    Viitatut määrittelyt</vt:lpstr>
      <vt:lpstr>Terveys- ja hoitosuunnitelman yleiset rakenteet</vt:lpstr>
      <vt:lpstr>    Perusrakenne</vt:lpstr>
      <vt:lpstr>    Header</vt:lpstr>
      <vt:lpstr>    Merkintä ja asiakirjat</vt:lpstr>
      <vt:lpstr>    </vt:lpstr>
      <vt:lpstr>    Näkymätunnus</vt:lpstr>
      <vt:lpstr>    Merkinnän tekoon osallistujien tiedot näyttömuodossa</vt:lpstr>
      <vt:lpstr>    </vt:lpstr>
      <vt:lpstr>    </vt:lpstr>
      <vt:lpstr>    Potilaan tiedot </vt:lpstr>
      <vt:lpstr>    Merkinnän palveluyksikkö, tekijät ja tapahtuma-aika</vt:lpstr>
      <vt:lpstr>    Hoitoprosessin vaihe</vt:lpstr>
      <vt:lpstr>Otsikkotason tiedot</vt:lpstr>
      <vt:lpstr>    </vt:lpstr>
      <vt:lpstr>    Perusperiaatteet</vt:lpstr>
      <vt:lpstr>    Hoidon tarve</vt:lpstr>
      <vt:lpstr>        Hoidon tarve tekstinä</vt:lpstr>
      <vt:lpstr>        Toiminta- ja työkykyyn liittyvät tarpeet</vt:lpstr>
      <vt:lpstr>        Hoidon syy </vt:lpstr>
      <vt:lpstr>    </vt:lpstr>
      <vt:lpstr>    </vt:lpstr>
      <vt:lpstr>    </vt:lpstr>
      <vt:lpstr>    </vt:lpstr>
      <vt:lpstr>    </vt:lpstr>
      <vt:lpstr>    Hoidon tavoite</vt:lpstr>
      <vt:lpstr>        Hoidon tavoite tekstinä</vt:lpstr>
      <vt:lpstr>        </vt:lpstr>
      <vt:lpstr>        </vt:lpstr>
      <vt:lpstr>        </vt:lpstr>
      <vt:lpstr>        </vt:lpstr>
      <vt:lpstr>        </vt:lpstr>
      <vt:lpstr>        Toiminta- ja työkykyyn liittyvät tavoitteet</vt:lpstr>
      <vt:lpstr>        Tavoitteen asettajat</vt:lpstr>
      <vt:lpstr>        Tavoitteen yksilöivä tekijä</vt:lpstr>
      <vt:lpstr>    Hoidon toteutus ja keinot</vt:lpstr>
      <vt:lpstr>        Hoidon toteutus ja keinot tekstinä</vt:lpstr>
      <vt:lpstr>        Terveydenhuollon toimintayksikkö</vt:lpstr>
      <vt:lpstr>        Palvelu</vt:lpstr>
      <vt:lpstr>    </vt:lpstr>
      <vt:lpstr>    </vt:lpstr>
      <vt:lpstr>    </vt:lpstr>
      <vt:lpstr>    </vt:lpstr>
      <vt:lpstr>    </vt:lpstr>
      <vt:lpstr>    Tuki, seuranta ja arviointi</vt:lpstr>
      <vt:lpstr>        Tuki, seuranta ja arviointi  tekstinä</vt:lpstr>
      <vt:lpstr>    Diagnoosilista</vt:lpstr>
      <vt:lpstr>    </vt:lpstr>
      <vt:lpstr>    </vt:lpstr>
      <vt:lpstr>    </vt:lpstr>
      <vt:lpstr>    </vt:lpstr>
      <vt:lpstr>    Lääkityslista</vt:lpstr>
      <vt:lpstr>    Hoitosuunnitelman lisätiedot</vt:lpstr>
      <vt:lpstr>        Hoitosuunnitelman lisätiedot</vt:lpstr>
      <vt:lpstr>        Terveydenhuollon ammattihenkilö</vt:lpstr>
    </vt:vector>
  </TitlesOfParts>
  <LinksUpToDate>false</LinksUpToDate>
  <CharactersWithSpaces>84810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2015-03-19T14:57:00Z</dcterms:created>
  <dcterms:modified xsi:type="dcterms:W3CDTF">2015-06-11T12:11:00Z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